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line="534" w:lineRule="exact"/>
        <w:ind w:left="2505" w:right="0" w:firstLine="0"/>
        <w:jc w:val="left"/>
        <w:rPr>
          <w:rFonts w:hint="eastAsia" w:ascii="方正小标宋简体" w:hAnsi="方正小标宋简体" w:eastAsia="方正小标宋简体" w:cs="方正小标宋简体"/>
          <w:color w:val="000000" w:themeColor="text1"/>
          <w:sz w:val="44"/>
          <w:szCs w:val="44"/>
          <w:highlight w:val="none"/>
        </w:rPr>
      </w:pPr>
      <w:r>
        <w:rPr>
          <w:rFonts w:hint="eastAsia" w:ascii="方正小标宋简体" w:hAnsi="方正小标宋简体" w:eastAsia="方正小标宋简体" w:cs="方正小标宋简体"/>
          <w:color w:val="000000" w:themeColor="text1"/>
          <w:sz w:val="44"/>
          <w:szCs w:val="44"/>
          <w:highlight w:val="none"/>
        </w:rPr>
        <w:t>征地补偿安置方案</w:t>
      </w:r>
    </w:p>
    <w:p>
      <w:pPr>
        <w:spacing w:before="7" w:line="240" w:lineRule="auto"/>
        <w:rPr>
          <w:rFonts w:ascii="Adobe 黑体 Std R" w:hAnsi="Adobe 黑体 Std R" w:eastAsia="Adobe 黑体 Std R" w:cs="Adobe 黑体 Std R"/>
          <w:color w:val="000000" w:themeColor="text1"/>
          <w:sz w:val="34"/>
          <w:szCs w:val="34"/>
          <w:highlight w:val="none"/>
        </w:rPr>
      </w:pPr>
    </w:p>
    <w:p>
      <w:pPr>
        <w:pStyle w:val="4"/>
        <w:keepNext w:val="0"/>
        <w:keepLines w:val="0"/>
        <w:pageBreakBefore w:val="0"/>
        <w:widowControl w:val="0"/>
        <w:kinsoku/>
        <w:wordWrap w:val="0"/>
        <w:overflowPunct/>
        <w:topLinePunct w:val="0"/>
        <w:autoSpaceDE/>
        <w:autoSpaceDN/>
        <w:bidi w:val="0"/>
        <w:adjustRightInd/>
        <w:snapToGrid/>
        <w:spacing w:before="0" w:line="560" w:lineRule="exact"/>
        <w:ind w:left="0" w:right="0" w:firstLine="640" w:firstLineChars="200"/>
        <w:jc w:val="both"/>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为实施广州市</w:t>
      </w:r>
      <w:r>
        <w:rPr>
          <w:rFonts w:hint="eastAsia" w:ascii="仿宋_GB2312" w:hAnsi="仿宋_GB2312" w:eastAsia="仿宋_GB2312" w:cs="仿宋_GB2312"/>
          <w:color w:val="000000" w:themeColor="text1"/>
          <w:spacing w:val="-20"/>
          <w:sz w:val="32"/>
          <w:szCs w:val="32"/>
          <w:highlight w:val="none"/>
          <w:lang w:eastAsia="zh-CN"/>
        </w:rPr>
        <w:t>花都</w:t>
      </w:r>
      <w:r>
        <w:rPr>
          <w:rFonts w:hint="eastAsia" w:ascii="仿宋_GB2312" w:hAnsi="仿宋_GB2312" w:eastAsia="仿宋_GB2312" w:cs="仿宋_GB2312"/>
          <w:color w:val="000000" w:themeColor="text1"/>
          <w:sz w:val="32"/>
          <w:szCs w:val="32"/>
          <w:highlight w:val="none"/>
        </w:rPr>
        <w:t>区</w:t>
      </w:r>
      <w:r>
        <w:rPr>
          <w:rFonts w:hint="eastAsia" w:ascii="仿宋_GB2312" w:hAnsi="仿宋_GB2312" w:eastAsia="仿宋_GB2312" w:cs="仿宋_GB2312"/>
          <w:color w:val="000000" w:themeColor="text1"/>
          <w:spacing w:val="-20"/>
          <w:sz w:val="32"/>
          <w:szCs w:val="32"/>
          <w:highlight w:val="none"/>
          <w:lang w:val="en-US" w:eastAsia="zh-CN"/>
        </w:rPr>
        <w:t>新华街、新雅街</w:t>
      </w:r>
      <w:r>
        <w:rPr>
          <w:rFonts w:hint="eastAsia" w:ascii="仿宋_GB2312" w:hAnsi="仿宋_GB2312" w:eastAsia="仿宋_GB2312" w:cs="仿宋_GB2312"/>
          <w:color w:val="000000" w:themeColor="text1"/>
          <w:sz w:val="32"/>
          <w:szCs w:val="32"/>
          <w:highlight w:val="none"/>
        </w:rPr>
        <w:t>建设规划，完善城市功</w:t>
      </w:r>
      <w:r>
        <w:rPr>
          <w:rFonts w:hint="eastAsia" w:ascii="仿宋_GB2312" w:hAnsi="仿宋_GB2312" w:eastAsia="仿宋_GB2312" w:cs="仿宋_GB2312"/>
          <w:color w:val="000000" w:themeColor="text1"/>
          <w:spacing w:val="6"/>
          <w:sz w:val="32"/>
          <w:szCs w:val="32"/>
          <w:highlight w:val="none"/>
        </w:rPr>
        <w:t>能</w:t>
      </w:r>
      <w:r>
        <w:rPr>
          <w:rFonts w:hint="eastAsia" w:ascii="仿宋_GB2312" w:hAnsi="仿宋_GB2312" w:eastAsia="仿宋_GB2312" w:cs="仿宋_GB2312"/>
          <w:color w:val="000000" w:themeColor="text1"/>
          <w:spacing w:val="6"/>
          <w:sz w:val="32"/>
          <w:szCs w:val="32"/>
          <w:highlight w:val="none"/>
          <w:lang w:eastAsia="zh-CN"/>
        </w:rPr>
        <w:t>，</w:t>
      </w:r>
      <w:r>
        <w:rPr>
          <w:rFonts w:hint="eastAsia" w:ascii="仿宋_GB2312" w:hAnsi="仿宋_GB2312" w:eastAsia="仿宋_GB2312" w:cs="仿宋_GB2312"/>
          <w:color w:val="000000" w:themeColor="text1"/>
          <w:spacing w:val="6"/>
          <w:sz w:val="32"/>
          <w:szCs w:val="32"/>
          <w:highlight w:val="none"/>
        </w:rPr>
        <w:t>改善城市环境，促进经济、文化发展，广州市</w:t>
      </w:r>
      <w:r>
        <w:rPr>
          <w:rFonts w:hint="eastAsia" w:ascii="仿宋_GB2312" w:hAnsi="仿宋_GB2312" w:eastAsia="仿宋_GB2312" w:cs="仿宋_GB2312"/>
          <w:color w:val="000000" w:themeColor="text1"/>
          <w:spacing w:val="6"/>
          <w:sz w:val="32"/>
          <w:szCs w:val="32"/>
          <w:highlight w:val="none"/>
          <w:lang w:eastAsia="zh-CN"/>
        </w:rPr>
        <w:t>花都</w:t>
      </w:r>
      <w:r>
        <w:rPr>
          <w:rFonts w:hint="eastAsia" w:ascii="仿宋_GB2312" w:hAnsi="仿宋_GB2312" w:eastAsia="仿宋_GB2312" w:cs="仿宋_GB2312"/>
          <w:color w:val="000000" w:themeColor="text1"/>
          <w:spacing w:val="3"/>
          <w:sz w:val="32"/>
          <w:szCs w:val="32"/>
          <w:highlight w:val="none"/>
        </w:rPr>
        <w:t>区人</w:t>
      </w:r>
      <w:r>
        <w:rPr>
          <w:rFonts w:hint="eastAsia" w:ascii="仿宋_GB2312" w:hAnsi="仿宋_GB2312" w:eastAsia="仿宋_GB2312" w:cs="仿宋_GB2312"/>
          <w:color w:val="000000" w:themeColor="text1"/>
          <w:spacing w:val="5"/>
          <w:sz w:val="32"/>
          <w:szCs w:val="32"/>
          <w:highlight w:val="none"/>
        </w:rPr>
        <w:t>民政府拟征收</w:t>
      </w:r>
      <w:r>
        <w:rPr>
          <w:rFonts w:hint="eastAsia" w:ascii="仿宋_GB2312" w:hAnsi="仿宋_GB2312" w:eastAsia="仿宋_GB2312" w:cs="仿宋_GB2312"/>
          <w:color w:val="000000" w:themeColor="text1"/>
          <w:spacing w:val="-27"/>
          <w:sz w:val="32"/>
          <w:szCs w:val="32"/>
          <w:highlight w:val="none"/>
          <w:lang w:val="en-US" w:eastAsia="zh-CN"/>
        </w:rPr>
        <w:t>新华街</w:t>
      </w:r>
      <w:r>
        <w:rPr>
          <w:rFonts w:hint="eastAsia" w:ascii="仿宋_GB2312" w:hAnsi="仿宋_GB2312" w:eastAsia="仿宋_GB2312" w:cs="仿宋_GB2312"/>
          <w:color w:val="000000" w:themeColor="text1"/>
          <w:spacing w:val="6"/>
          <w:sz w:val="32"/>
          <w:szCs w:val="32"/>
          <w:highlight w:val="none"/>
          <w:lang w:val="en-US" w:eastAsia="zh-CN"/>
        </w:rPr>
        <w:t>新华</w:t>
      </w:r>
      <w:r>
        <w:rPr>
          <w:rFonts w:hint="eastAsia" w:ascii="仿宋_GB2312" w:hAnsi="仿宋_GB2312" w:eastAsia="仿宋_GB2312" w:cs="仿宋_GB2312"/>
          <w:color w:val="000000" w:themeColor="text1"/>
          <w:spacing w:val="6"/>
          <w:sz w:val="32"/>
          <w:szCs w:val="32"/>
          <w:highlight w:val="none"/>
          <w:lang w:eastAsia="zh-CN"/>
        </w:rPr>
        <w:t>经济联合社</w:t>
      </w:r>
      <w:r>
        <w:rPr>
          <w:rFonts w:hint="eastAsia" w:ascii="仿宋_GB2312" w:hAnsi="仿宋_GB2312" w:eastAsia="仿宋_GB2312" w:cs="仿宋_GB2312"/>
          <w:color w:val="000000" w:themeColor="text1"/>
          <w:spacing w:val="6"/>
          <w:sz w:val="32"/>
          <w:szCs w:val="32"/>
          <w:highlight w:val="none"/>
        </w:rPr>
        <w:t>属</w:t>
      </w:r>
      <w:r>
        <w:rPr>
          <w:rFonts w:hint="eastAsia" w:ascii="仿宋_GB2312" w:hAnsi="仿宋_GB2312" w:eastAsia="仿宋_GB2312" w:cs="仿宋_GB2312"/>
          <w:color w:val="000000" w:themeColor="text1"/>
          <w:sz w:val="32"/>
          <w:szCs w:val="32"/>
          <w:highlight w:val="none"/>
        </w:rPr>
        <w:t>下的集体土地</w:t>
      </w:r>
      <w:r>
        <w:rPr>
          <w:rFonts w:hint="eastAsia" w:ascii="Times New Roman" w:hAnsi="Times New Roman" w:eastAsia="仿宋_GB2312" w:cs="Times New Roman"/>
          <w:color w:val="000000" w:themeColor="text1"/>
          <w:sz w:val="32"/>
          <w:szCs w:val="32"/>
          <w:highlight w:val="none"/>
          <w:lang w:val="en-US" w:eastAsia="zh-CN" w:bidi="ar-SA"/>
        </w:rPr>
        <w:t>1.1126</w:t>
      </w:r>
      <w:r>
        <w:rPr>
          <w:rFonts w:hint="default" w:ascii="Times New Roman" w:hAnsi="Times New Roman" w:eastAsia="仿宋_GB2312" w:cs="Times New Roman"/>
          <w:color w:val="000000" w:themeColor="text1"/>
          <w:sz w:val="32"/>
          <w:szCs w:val="32"/>
          <w:highlight w:val="none"/>
        </w:rPr>
        <w:t>公顷</w:t>
      </w:r>
      <w:r>
        <w:rPr>
          <w:rFonts w:hint="eastAsia" w:ascii="Times New Roman" w:hAnsi="Times New Roman" w:eastAsia="仿宋_GB2312" w:cs="Times New Roman"/>
          <w:color w:val="000000" w:themeColor="text1"/>
          <w:sz w:val="32"/>
          <w:szCs w:val="32"/>
          <w:highlight w:val="none"/>
          <w:lang w:eastAsia="zh-CN"/>
        </w:rPr>
        <w:t>，新雅街东镜村旧社经济合作社，东镜村新西庄经济合作社</w:t>
      </w:r>
      <w:r>
        <w:rPr>
          <w:rFonts w:hint="eastAsia" w:ascii="仿宋_GB2312" w:hAnsi="仿宋_GB2312" w:eastAsia="仿宋_GB2312" w:cs="仿宋_GB2312"/>
          <w:color w:val="000000" w:themeColor="text1"/>
          <w:spacing w:val="6"/>
          <w:sz w:val="32"/>
          <w:szCs w:val="32"/>
          <w:highlight w:val="none"/>
        </w:rPr>
        <w:t>属</w:t>
      </w:r>
      <w:r>
        <w:rPr>
          <w:rFonts w:hint="eastAsia" w:ascii="仿宋_GB2312" w:hAnsi="仿宋_GB2312" w:eastAsia="仿宋_GB2312" w:cs="仿宋_GB2312"/>
          <w:color w:val="000000" w:themeColor="text1"/>
          <w:sz w:val="32"/>
          <w:szCs w:val="32"/>
          <w:highlight w:val="none"/>
        </w:rPr>
        <w:t>下的集体土地</w:t>
      </w:r>
      <w:r>
        <w:rPr>
          <w:rFonts w:hint="eastAsia" w:ascii="Times New Roman" w:hAnsi="Times New Roman" w:eastAsia="仿宋_GB2312" w:cs="Times New Roman"/>
          <w:color w:val="000000" w:themeColor="text1"/>
          <w:sz w:val="32"/>
          <w:szCs w:val="32"/>
          <w:highlight w:val="none"/>
          <w:lang w:val="en-US" w:eastAsia="zh-CN" w:bidi="ar-SA"/>
        </w:rPr>
        <w:t>0.3986</w:t>
      </w:r>
      <w:r>
        <w:rPr>
          <w:rFonts w:hint="eastAsia" w:ascii="仿宋_GB2312" w:hAnsi="仿宋_GB2312" w:eastAsia="仿宋_GB2312" w:cs="仿宋_GB2312"/>
          <w:color w:val="000000" w:themeColor="text1"/>
          <w:sz w:val="32"/>
          <w:szCs w:val="32"/>
          <w:highlight w:val="none"/>
          <w:lang w:val="en-US" w:eastAsia="zh-CN"/>
        </w:rPr>
        <w:t>公顷，新雅街旧村第一、第三经济合作社（共有），旧村第二经济合作社，旧村第三经济合作社属下的集体土地</w:t>
      </w:r>
      <w:r>
        <w:rPr>
          <w:rFonts w:hint="eastAsia" w:ascii="Times New Roman" w:hAnsi="Times New Roman" w:eastAsia="仿宋_GB2312" w:cs="Times New Roman"/>
          <w:color w:val="000000" w:themeColor="text1"/>
          <w:sz w:val="32"/>
          <w:szCs w:val="32"/>
          <w:highlight w:val="none"/>
          <w:lang w:val="en-US" w:eastAsia="zh-CN" w:bidi="ar-SA"/>
        </w:rPr>
        <w:t>0.4582</w:t>
      </w:r>
      <w:r>
        <w:rPr>
          <w:rFonts w:hint="eastAsia" w:ascii="仿宋_GB2312" w:hAnsi="仿宋_GB2312" w:eastAsia="仿宋_GB2312" w:cs="仿宋_GB2312"/>
          <w:color w:val="000000" w:themeColor="text1"/>
          <w:sz w:val="32"/>
          <w:szCs w:val="32"/>
          <w:highlight w:val="none"/>
          <w:lang w:val="en-US" w:eastAsia="zh-CN"/>
        </w:rPr>
        <w:t>公顷，</w:t>
      </w:r>
      <w:r>
        <w:rPr>
          <w:rFonts w:hint="eastAsia" w:ascii="Times New Roman" w:hAnsi="Times New Roman" w:eastAsia="仿宋_GB2312" w:cs="Times New Roman"/>
          <w:color w:val="000000" w:themeColor="text1"/>
          <w:sz w:val="32"/>
          <w:szCs w:val="32"/>
          <w:highlight w:val="none"/>
          <w:lang w:eastAsia="zh-CN"/>
        </w:rPr>
        <w:t>面积合计</w:t>
      </w:r>
      <w:r>
        <w:rPr>
          <w:rFonts w:hint="eastAsia" w:ascii="Times New Roman" w:hAnsi="Times New Roman" w:eastAsia="仿宋_GB2312" w:cs="Times New Roman"/>
          <w:color w:val="000000" w:themeColor="text1"/>
          <w:sz w:val="32"/>
          <w:szCs w:val="32"/>
          <w:highlight w:val="none"/>
          <w:lang w:val="en-US" w:eastAsia="zh-CN" w:bidi="ar-SA"/>
        </w:rPr>
        <w:t>1.9694</w:t>
      </w:r>
      <w:r>
        <w:rPr>
          <w:rFonts w:hint="eastAsia" w:ascii="Times New Roman" w:hAnsi="Times New Roman" w:eastAsia="仿宋_GB2312" w:cs="Times New Roman"/>
          <w:color w:val="000000" w:themeColor="text1"/>
          <w:sz w:val="32"/>
          <w:szCs w:val="32"/>
          <w:highlight w:val="none"/>
          <w:lang w:val="en-US" w:eastAsia="zh-CN"/>
        </w:rPr>
        <w:t>公顷。</w:t>
      </w:r>
      <w:r>
        <w:rPr>
          <w:rFonts w:hint="eastAsia" w:ascii="仿宋_GB2312" w:hAnsi="仿宋_GB2312" w:eastAsia="仿宋_GB2312" w:cs="仿宋_GB2312"/>
          <w:color w:val="000000" w:themeColor="text1"/>
          <w:sz w:val="32"/>
          <w:szCs w:val="32"/>
          <w:highlight w:val="none"/>
        </w:rPr>
        <w:t>根据《中华人民共和国土地管理法》第二条、第四十五条、第四十七条</w:t>
      </w:r>
      <w:r>
        <w:rPr>
          <w:rFonts w:hint="eastAsia" w:ascii="仿宋_GB2312" w:hAnsi="仿宋_GB2312" w:eastAsia="仿宋_GB2312" w:cs="仿宋_GB2312"/>
          <w:color w:val="000000" w:themeColor="text1"/>
          <w:sz w:val="32"/>
          <w:szCs w:val="32"/>
          <w:highlight w:val="none"/>
          <w:lang w:eastAsia="zh-CN"/>
        </w:rPr>
        <w:t>，</w:t>
      </w:r>
      <w:r>
        <w:rPr>
          <w:rFonts w:hint="eastAsia" w:ascii="仿宋_GB2312" w:hAnsi="仿宋_GB2312" w:eastAsia="仿宋_GB2312" w:cs="仿宋_GB2312"/>
          <w:color w:val="000000" w:themeColor="text1"/>
          <w:sz w:val="32"/>
          <w:szCs w:val="32"/>
          <w:highlight w:val="none"/>
        </w:rPr>
        <w:t>《中华人民共和国土地管理法实施条例》第二十七条、第二十八条，以及《广东省</w:t>
      </w:r>
      <w:r>
        <w:rPr>
          <w:rFonts w:hint="eastAsia" w:ascii="仿宋_GB2312" w:hAnsi="仿宋_GB2312" w:eastAsia="仿宋_GB2312" w:cs="仿宋_GB2312"/>
          <w:color w:val="000000" w:themeColor="text1"/>
          <w:spacing w:val="6"/>
          <w:sz w:val="32"/>
          <w:szCs w:val="32"/>
          <w:highlight w:val="none"/>
        </w:rPr>
        <w:t>土地管理条例》第三十条等规定，结合</w:t>
      </w:r>
      <w:r>
        <w:rPr>
          <w:rFonts w:hint="eastAsia" w:ascii="仿宋_GB2312" w:hAnsi="仿宋_GB2312" w:eastAsia="仿宋_GB2312" w:cs="仿宋_GB2312"/>
          <w:color w:val="000000" w:themeColor="text1"/>
          <w:spacing w:val="6"/>
          <w:sz w:val="32"/>
          <w:szCs w:val="32"/>
          <w:highlight w:val="none"/>
          <w:lang w:eastAsia="zh-CN"/>
        </w:rPr>
        <w:t>花都</w:t>
      </w:r>
      <w:r>
        <w:rPr>
          <w:rFonts w:hint="eastAsia" w:ascii="仿宋_GB2312" w:hAnsi="仿宋_GB2312" w:eastAsia="仿宋_GB2312" w:cs="仿宋_GB2312"/>
          <w:color w:val="000000" w:themeColor="text1"/>
          <w:spacing w:val="5"/>
          <w:sz w:val="32"/>
          <w:szCs w:val="32"/>
          <w:highlight w:val="none"/>
        </w:rPr>
        <w:t>区的征收农用地</w:t>
      </w:r>
      <w:r>
        <w:rPr>
          <w:rFonts w:hint="eastAsia" w:ascii="仿宋_GB2312" w:hAnsi="仿宋_GB2312" w:eastAsia="仿宋_GB2312" w:cs="仿宋_GB2312"/>
          <w:color w:val="000000" w:themeColor="text1"/>
          <w:sz w:val="32"/>
          <w:szCs w:val="32"/>
          <w:highlight w:val="none"/>
        </w:rPr>
        <w:t>区片综合地价和实际情况，拟定了征地补偿安置方案，具体如下：</w:t>
      </w:r>
    </w:p>
    <w:p>
      <w:pPr>
        <w:pStyle w:val="4"/>
        <w:keepNext w:val="0"/>
        <w:keepLines w:val="0"/>
        <w:pageBreakBefore w:val="0"/>
        <w:widowControl w:val="0"/>
        <w:kinsoku/>
        <w:wordWrap/>
        <w:overflowPunct/>
        <w:topLinePunct w:val="0"/>
        <w:autoSpaceDE/>
        <w:autoSpaceDN/>
        <w:bidi w:val="0"/>
        <w:adjustRightInd/>
        <w:snapToGrid/>
        <w:spacing w:before="0" w:line="560" w:lineRule="exact"/>
        <w:ind w:left="0" w:right="0" w:firstLine="640" w:firstLineChars="200"/>
        <w:jc w:val="both"/>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一、征收范围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themeColor="text1"/>
          <w:sz w:val="32"/>
          <w:szCs w:val="32"/>
          <w:highlight w:val="none"/>
        </w:rPr>
      </w:pPr>
      <w:r>
        <w:rPr>
          <w:rFonts w:hint="default" w:ascii="Times New Roman" w:hAnsi="Times New Roman" w:eastAsia="仿宋_GB2312" w:cs="Times New Roman"/>
          <w:color w:val="000000" w:themeColor="text1"/>
          <w:sz w:val="32"/>
          <w:szCs w:val="32"/>
          <w:highlight w:val="none"/>
        </w:rPr>
        <w:t>拟征收土地位于广州市花都区</w:t>
      </w:r>
      <w:r>
        <w:rPr>
          <w:rFonts w:hint="eastAsia" w:ascii="Times New Roman" w:hAnsi="Times New Roman" w:eastAsia="仿宋_GB2312" w:cs="Times New Roman"/>
          <w:color w:val="000000" w:themeColor="text1"/>
          <w:sz w:val="32"/>
          <w:szCs w:val="32"/>
          <w:highlight w:val="none"/>
          <w:lang w:val="en-US" w:eastAsia="zh-CN"/>
        </w:rPr>
        <w:t>新华街新华经济联合社，新雅街东镜村旧社经济合作社、东镜村新西庄合作社，</w:t>
      </w:r>
      <w:r>
        <w:rPr>
          <w:rFonts w:hint="eastAsia" w:ascii="仿宋_GB2312" w:hAnsi="仿宋_GB2312" w:eastAsia="仿宋_GB2312" w:cs="仿宋_GB2312"/>
          <w:color w:val="000000" w:themeColor="text1"/>
          <w:sz w:val="32"/>
          <w:szCs w:val="32"/>
          <w:highlight w:val="none"/>
          <w:lang w:val="en-US" w:eastAsia="zh-CN"/>
        </w:rPr>
        <w:t>旧村第一、第三经济合作社（共有），旧村第二经济合作社，旧村第三经济合作社</w:t>
      </w:r>
      <w:r>
        <w:rPr>
          <w:rFonts w:hint="default" w:ascii="Times New Roman" w:hAnsi="Times New Roman" w:eastAsia="仿宋_GB2312" w:cs="Times New Roman"/>
          <w:color w:val="000000" w:themeColor="text1"/>
          <w:sz w:val="32"/>
          <w:szCs w:val="32"/>
          <w:highlight w:val="none"/>
        </w:rPr>
        <w:t>范围内，具体位置详见附图。</w:t>
      </w:r>
    </w:p>
    <w:p>
      <w:pPr>
        <w:pStyle w:val="4"/>
        <w:keepNext w:val="0"/>
        <w:keepLines w:val="0"/>
        <w:pageBreakBefore w:val="0"/>
        <w:widowControl w:val="0"/>
        <w:kinsoku/>
        <w:wordWrap/>
        <w:overflowPunct/>
        <w:topLinePunct w:val="0"/>
        <w:autoSpaceDE/>
        <w:autoSpaceDN/>
        <w:bidi w:val="0"/>
        <w:adjustRightInd/>
        <w:snapToGrid/>
        <w:spacing w:before="0" w:line="560" w:lineRule="exact"/>
        <w:ind w:left="0" w:right="0" w:firstLine="640" w:firstLineChars="200"/>
        <w:jc w:val="both"/>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实际征收土地范围以最终批准文件为准。</w:t>
      </w:r>
    </w:p>
    <w:p>
      <w:pPr>
        <w:pStyle w:val="4"/>
        <w:keepNext w:val="0"/>
        <w:keepLines w:val="0"/>
        <w:pageBreakBefore w:val="0"/>
        <w:widowControl w:val="0"/>
        <w:kinsoku/>
        <w:wordWrap/>
        <w:overflowPunct/>
        <w:topLinePunct w:val="0"/>
        <w:autoSpaceDE/>
        <w:autoSpaceDN/>
        <w:bidi w:val="0"/>
        <w:adjustRightInd/>
        <w:snapToGrid/>
        <w:spacing w:before="0" w:line="560" w:lineRule="exact"/>
        <w:ind w:left="0" w:right="0" w:firstLine="640" w:firstLineChars="200"/>
        <w:jc w:val="both"/>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二、征收目的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themeColor="text1"/>
          <w:sz w:val="32"/>
          <w:szCs w:val="32"/>
          <w:highlight w:val="none"/>
        </w:rPr>
      </w:pPr>
      <w:r>
        <w:rPr>
          <w:rFonts w:hint="default" w:ascii="Times New Roman" w:hAnsi="Times New Roman" w:eastAsia="仿宋_GB2312" w:cs="Times New Roman"/>
          <w:color w:val="000000" w:themeColor="text1"/>
          <w:sz w:val="32"/>
          <w:szCs w:val="32"/>
          <w:highlight w:val="none"/>
        </w:rPr>
        <w:t>根据《中华人民共和国土地管理法》第四十五条的规定，本次征收土地目的为了公共利益的需要，由政府组织实施的能源、交通、水利、通信、邮政等基础设施建设需要用地，拟征收土地规划用途为</w:t>
      </w:r>
      <w:r>
        <w:rPr>
          <w:rFonts w:hint="eastAsia" w:ascii="Times New Roman" w:hAnsi="Times New Roman" w:eastAsia="仿宋_GB2312" w:cs="Times New Roman"/>
          <w:color w:val="000000" w:themeColor="text1"/>
          <w:sz w:val="32"/>
          <w:szCs w:val="32"/>
          <w:highlight w:val="none"/>
          <w:lang w:eastAsia="zh-CN"/>
        </w:rPr>
        <w:t>交通</w:t>
      </w:r>
      <w:r>
        <w:rPr>
          <w:rFonts w:hint="default" w:ascii="Times New Roman" w:hAnsi="Times New Roman" w:eastAsia="仿宋_GB2312" w:cs="Times New Roman"/>
          <w:color w:val="000000" w:themeColor="text1"/>
          <w:sz w:val="32"/>
          <w:szCs w:val="32"/>
          <w:highlight w:val="none"/>
        </w:rPr>
        <w:t>用地，用地报批组卷</w:t>
      </w:r>
      <w:r>
        <w:rPr>
          <w:rFonts w:hint="eastAsia" w:ascii="Times New Roman" w:hAnsi="Times New Roman" w:eastAsia="仿宋_GB2312" w:cs="Times New Roman"/>
          <w:color w:val="000000" w:themeColor="text1"/>
          <w:sz w:val="32"/>
          <w:szCs w:val="32"/>
          <w:highlight w:val="none"/>
          <w:lang w:eastAsia="zh-CN"/>
        </w:rPr>
        <w:t>名称为</w:t>
      </w:r>
      <w:r>
        <w:rPr>
          <w:rFonts w:hint="eastAsia" w:ascii="Times New Roman" w:hAnsi="Times New Roman" w:eastAsia="仿宋_GB2312" w:cs="Times New Roman"/>
          <w:color w:val="000000" w:themeColor="text1"/>
          <w:sz w:val="32"/>
          <w:szCs w:val="32"/>
          <w:highlight w:val="none"/>
          <w:lang w:val="en-US" w:eastAsia="zh-CN"/>
        </w:rPr>
        <w:t>新建广州（新塘）至汕尾铁路（花都段）项目；</w:t>
      </w:r>
    </w:p>
    <w:p>
      <w:pPr>
        <w:pStyle w:val="4"/>
        <w:keepNext w:val="0"/>
        <w:keepLines w:val="0"/>
        <w:pageBreakBefore w:val="0"/>
        <w:widowControl w:val="0"/>
        <w:kinsoku/>
        <w:wordWrap/>
        <w:overflowPunct/>
        <w:topLinePunct w:val="0"/>
        <w:autoSpaceDE/>
        <w:autoSpaceDN/>
        <w:bidi w:val="0"/>
        <w:adjustRightInd/>
        <w:snapToGrid/>
        <w:spacing w:before="0" w:line="560" w:lineRule="exact"/>
        <w:ind w:left="0" w:right="0" w:firstLine="640" w:firstLineChars="200"/>
        <w:jc w:val="both"/>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三、土地现状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themeColor="text1"/>
          <w:sz w:val="32"/>
          <w:szCs w:val="32"/>
          <w:highlight w:val="none"/>
          <w:lang w:eastAsia="zh-CN"/>
        </w:rPr>
      </w:pPr>
      <w:r>
        <w:rPr>
          <w:rFonts w:hint="default" w:ascii="Times New Roman" w:hAnsi="Times New Roman" w:eastAsia="仿宋_GB2312" w:cs="Times New Roman"/>
          <w:color w:val="000000" w:themeColor="text1"/>
          <w:sz w:val="32"/>
          <w:szCs w:val="32"/>
          <w:highlight w:val="none"/>
        </w:rPr>
        <w:t>根据拟征收土地现状调查结果，拟征收土地现状为</w:t>
      </w:r>
      <w:r>
        <w:rPr>
          <w:rFonts w:hint="default" w:ascii="Times New Roman" w:hAnsi="Times New Roman" w:eastAsia="仿宋_GB2312" w:cs="Times New Roman"/>
          <w:color w:val="000000" w:themeColor="text1"/>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themeColor="text1"/>
          <w:sz w:val="32"/>
          <w:szCs w:val="32"/>
          <w:highlight w:val="none"/>
          <w:lang w:eastAsia="zh-CN"/>
        </w:rPr>
      </w:pPr>
      <w:r>
        <w:rPr>
          <w:rFonts w:hint="default" w:ascii="Times New Roman" w:hAnsi="Times New Roman" w:eastAsia="仿宋_GB2312" w:cs="Times New Roman"/>
          <w:color w:val="000000" w:themeColor="text1"/>
          <w:sz w:val="32"/>
          <w:szCs w:val="32"/>
          <w:highlight w:val="none"/>
        </w:rPr>
        <w:t>拟征收广州市花都区</w:t>
      </w:r>
      <w:r>
        <w:rPr>
          <w:rFonts w:hint="eastAsia" w:ascii="Times New Roman" w:hAnsi="Times New Roman" w:eastAsia="仿宋_GB2312" w:cs="Times New Roman"/>
          <w:color w:val="000000" w:themeColor="text1"/>
          <w:sz w:val="32"/>
          <w:szCs w:val="32"/>
          <w:highlight w:val="none"/>
          <w:lang w:val="en-US" w:eastAsia="zh-CN"/>
        </w:rPr>
        <w:t>新华街新华经济联合社</w:t>
      </w:r>
      <w:r>
        <w:rPr>
          <w:rFonts w:hint="default" w:ascii="Times New Roman" w:hAnsi="Times New Roman" w:eastAsia="仿宋_GB2312" w:cs="Times New Roman"/>
          <w:color w:val="000000" w:themeColor="text1"/>
          <w:sz w:val="32"/>
          <w:szCs w:val="32"/>
          <w:highlight w:val="none"/>
        </w:rPr>
        <w:t>属下的集体</w:t>
      </w:r>
      <w:r>
        <w:rPr>
          <w:rFonts w:hint="default" w:ascii="Times New Roman" w:hAnsi="Times New Roman" w:eastAsia="仿宋_GB2312" w:cs="Times New Roman"/>
          <w:color w:val="000000" w:themeColor="text1"/>
          <w:sz w:val="32"/>
          <w:szCs w:val="32"/>
          <w:highlight w:val="none"/>
          <w:lang w:eastAsia="zh-CN"/>
        </w:rPr>
        <w:t>所有</w:t>
      </w:r>
      <w:r>
        <w:rPr>
          <w:rFonts w:hint="default" w:ascii="Times New Roman" w:hAnsi="Times New Roman" w:eastAsia="仿宋_GB2312" w:cs="Times New Roman"/>
          <w:color w:val="000000" w:themeColor="text1"/>
          <w:sz w:val="32"/>
          <w:szCs w:val="32"/>
          <w:highlight w:val="none"/>
        </w:rPr>
        <w:t>土地</w:t>
      </w:r>
      <w:r>
        <w:rPr>
          <w:rFonts w:hint="eastAsia" w:ascii="Times New Roman" w:hAnsi="Times New Roman" w:eastAsia="仿宋_GB2312" w:cs="Times New Roman"/>
          <w:color w:val="000000" w:themeColor="text1"/>
          <w:sz w:val="32"/>
          <w:szCs w:val="32"/>
          <w:highlight w:val="none"/>
          <w:lang w:val="en-US" w:eastAsia="zh-CN"/>
        </w:rPr>
        <w:t>1.1126</w:t>
      </w:r>
      <w:r>
        <w:rPr>
          <w:rFonts w:hint="default" w:ascii="Times New Roman" w:hAnsi="Times New Roman" w:eastAsia="仿宋_GB2312" w:cs="Times New Roman"/>
          <w:color w:val="000000" w:themeColor="text1"/>
          <w:sz w:val="32"/>
          <w:szCs w:val="32"/>
          <w:highlight w:val="none"/>
        </w:rPr>
        <w:t>公顷</w:t>
      </w:r>
      <w:r>
        <w:rPr>
          <w:rFonts w:hint="default" w:ascii="Times New Roman" w:hAnsi="Times New Roman" w:eastAsia="仿宋_GB2312" w:cs="Times New Roman"/>
          <w:color w:val="000000" w:themeColor="text1"/>
          <w:sz w:val="32"/>
          <w:szCs w:val="32"/>
          <w:highlight w:val="none"/>
          <w:lang w:eastAsia="zh-CN"/>
        </w:rPr>
        <w:t>（</w:t>
      </w:r>
      <w:r>
        <w:rPr>
          <w:rFonts w:hint="eastAsia" w:ascii="Times New Roman" w:hAnsi="Times New Roman" w:eastAsia="仿宋_GB2312" w:cs="Times New Roman"/>
          <w:color w:val="000000" w:themeColor="text1"/>
          <w:sz w:val="32"/>
          <w:szCs w:val="32"/>
          <w:highlight w:val="none"/>
          <w:lang w:val="en-US" w:eastAsia="zh-CN"/>
        </w:rPr>
        <w:t>16.689</w:t>
      </w:r>
      <w:r>
        <w:rPr>
          <w:rFonts w:hint="default" w:ascii="Times New Roman" w:hAnsi="Times New Roman" w:eastAsia="仿宋_GB2312" w:cs="Times New Roman"/>
          <w:color w:val="000000" w:themeColor="text1"/>
          <w:sz w:val="32"/>
          <w:szCs w:val="32"/>
          <w:highlight w:val="none"/>
          <w:lang w:val="en-US" w:eastAsia="zh-CN"/>
        </w:rPr>
        <w:t>亩</w:t>
      </w:r>
      <w:r>
        <w:rPr>
          <w:rFonts w:hint="default" w:ascii="Times New Roman" w:hAnsi="Times New Roman" w:eastAsia="仿宋_GB2312" w:cs="Times New Roman"/>
          <w:color w:val="000000" w:themeColor="text1"/>
          <w:sz w:val="32"/>
          <w:szCs w:val="32"/>
          <w:highlight w:val="none"/>
          <w:lang w:eastAsia="zh-CN"/>
        </w:rPr>
        <w:t>）</w:t>
      </w:r>
      <w:r>
        <w:rPr>
          <w:rFonts w:hint="default" w:ascii="Times New Roman" w:hAnsi="Times New Roman" w:eastAsia="仿宋_GB2312" w:cs="Times New Roman"/>
          <w:color w:val="000000" w:themeColor="text1"/>
          <w:sz w:val="32"/>
          <w:szCs w:val="32"/>
          <w:highlight w:val="none"/>
        </w:rPr>
        <w:t>。其中农用地</w:t>
      </w:r>
      <w:r>
        <w:rPr>
          <w:rFonts w:hint="eastAsia" w:ascii="Times New Roman" w:hAnsi="Times New Roman" w:eastAsia="仿宋_GB2312" w:cs="Times New Roman"/>
          <w:color w:val="000000" w:themeColor="text1"/>
          <w:sz w:val="32"/>
          <w:szCs w:val="32"/>
          <w:highlight w:val="none"/>
          <w:lang w:val="en-US" w:eastAsia="zh-CN"/>
        </w:rPr>
        <w:t>0.7830</w:t>
      </w:r>
      <w:r>
        <w:rPr>
          <w:rFonts w:hint="default" w:ascii="Times New Roman" w:hAnsi="Times New Roman" w:eastAsia="仿宋_GB2312" w:cs="Times New Roman"/>
          <w:color w:val="000000" w:themeColor="text1"/>
          <w:sz w:val="32"/>
          <w:szCs w:val="32"/>
          <w:highlight w:val="none"/>
          <w:lang w:val="en-US" w:eastAsia="zh-CN"/>
        </w:rPr>
        <w:t>公顷</w:t>
      </w:r>
      <w:r>
        <w:rPr>
          <w:rFonts w:hint="default" w:ascii="Times New Roman" w:hAnsi="Times New Roman" w:eastAsia="仿宋_GB2312" w:cs="Times New Roman"/>
          <w:color w:val="000000" w:themeColor="text1"/>
          <w:sz w:val="32"/>
          <w:szCs w:val="32"/>
          <w:highlight w:val="none"/>
        </w:rPr>
        <w:t>（</w:t>
      </w:r>
      <w:r>
        <w:rPr>
          <w:rFonts w:hint="eastAsia" w:ascii="Times New Roman" w:hAnsi="Times New Roman" w:eastAsia="仿宋_GB2312" w:cs="Times New Roman"/>
          <w:color w:val="000000" w:themeColor="text1"/>
          <w:sz w:val="32"/>
          <w:szCs w:val="32"/>
          <w:highlight w:val="none"/>
          <w:lang w:val="en-US" w:eastAsia="zh-CN"/>
        </w:rPr>
        <w:t>11.745</w:t>
      </w:r>
      <w:r>
        <w:rPr>
          <w:rFonts w:hint="default" w:ascii="Times New Roman" w:hAnsi="Times New Roman" w:eastAsia="仿宋_GB2312" w:cs="Times New Roman"/>
          <w:color w:val="000000" w:themeColor="text1"/>
          <w:sz w:val="32"/>
          <w:szCs w:val="32"/>
          <w:highlight w:val="none"/>
        </w:rPr>
        <w:t>亩），</w:t>
      </w:r>
      <w:r>
        <w:rPr>
          <w:rFonts w:hint="eastAsia" w:ascii="Times New Roman" w:hAnsi="Times New Roman" w:eastAsia="仿宋_GB2312" w:cs="Times New Roman"/>
          <w:color w:val="000000" w:themeColor="text1"/>
          <w:sz w:val="32"/>
          <w:szCs w:val="32"/>
          <w:highlight w:val="none"/>
          <w:lang w:eastAsia="zh-CN"/>
        </w:rPr>
        <w:t>其中</w:t>
      </w:r>
      <w:r>
        <w:rPr>
          <w:rFonts w:hint="default" w:ascii="Times New Roman" w:hAnsi="Times New Roman" w:eastAsia="仿宋_GB2312" w:cs="Times New Roman"/>
          <w:color w:val="000000" w:themeColor="text1"/>
          <w:sz w:val="32"/>
          <w:szCs w:val="32"/>
          <w:highlight w:val="none"/>
        </w:rPr>
        <w:t>耕地</w:t>
      </w:r>
      <w:r>
        <w:rPr>
          <w:rFonts w:hint="eastAsia" w:ascii="Times New Roman" w:hAnsi="Times New Roman" w:eastAsia="仿宋_GB2312" w:cs="Times New Roman"/>
          <w:color w:val="000000" w:themeColor="text1"/>
          <w:sz w:val="32"/>
          <w:szCs w:val="32"/>
          <w:highlight w:val="none"/>
          <w:lang w:val="en-US" w:eastAsia="zh-CN"/>
        </w:rPr>
        <w:t>0.0584公顷（0.8760亩）</w:t>
      </w:r>
      <w:r>
        <w:rPr>
          <w:rFonts w:hint="default" w:ascii="Times New Roman" w:hAnsi="Times New Roman" w:eastAsia="仿宋_GB2312" w:cs="Times New Roman"/>
          <w:color w:val="000000" w:themeColor="text1"/>
          <w:sz w:val="32"/>
          <w:szCs w:val="32"/>
          <w:highlight w:val="none"/>
        </w:rPr>
        <w:t xml:space="preserve">；建设用地 </w:t>
      </w:r>
      <w:r>
        <w:rPr>
          <w:rFonts w:hint="eastAsia" w:ascii="Times New Roman" w:hAnsi="Times New Roman" w:eastAsia="仿宋_GB2312" w:cs="Times New Roman"/>
          <w:color w:val="000000" w:themeColor="text1"/>
          <w:sz w:val="32"/>
          <w:szCs w:val="32"/>
          <w:highlight w:val="none"/>
          <w:lang w:val="en-US" w:eastAsia="zh-CN"/>
        </w:rPr>
        <w:t>0.3296</w:t>
      </w:r>
      <w:r>
        <w:rPr>
          <w:rFonts w:hint="default" w:ascii="Times New Roman" w:hAnsi="Times New Roman" w:eastAsia="仿宋_GB2312" w:cs="Times New Roman"/>
          <w:color w:val="000000" w:themeColor="text1"/>
          <w:sz w:val="32"/>
          <w:szCs w:val="32"/>
          <w:highlight w:val="none"/>
        </w:rPr>
        <w:t>公顷（</w:t>
      </w:r>
      <w:r>
        <w:rPr>
          <w:rFonts w:hint="eastAsia" w:ascii="Times New Roman" w:hAnsi="Times New Roman" w:eastAsia="仿宋_GB2312" w:cs="Times New Roman"/>
          <w:color w:val="000000" w:themeColor="text1"/>
          <w:sz w:val="32"/>
          <w:szCs w:val="32"/>
          <w:highlight w:val="none"/>
          <w:lang w:val="en-US" w:eastAsia="zh-CN"/>
        </w:rPr>
        <w:t>4.944</w:t>
      </w:r>
      <w:r>
        <w:rPr>
          <w:rFonts w:hint="default" w:ascii="Times New Roman" w:hAnsi="Times New Roman" w:eastAsia="仿宋_GB2312" w:cs="Times New Roman"/>
          <w:color w:val="000000" w:themeColor="text1"/>
          <w:sz w:val="32"/>
          <w:szCs w:val="32"/>
          <w:highlight w:val="none"/>
        </w:rPr>
        <w:t>亩）</w:t>
      </w:r>
      <w:r>
        <w:rPr>
          <w:rFonts w:hint="eastAsia" w:ascii="Times New Roman" w:hAnsi="Times New Roman" w:eastAsia="仿宋_GB2312" w:cs="Times New Roman"/>
          <w:color w:val="000000" w:themeColor="text1"/>
          <w:sz w:val="32"/>
          <w:szCs w:val="32"/>
          <w:highlight w:val="none"/>
          <w:lang w:eastAsia="zh-CN"/>
        </w:rPr>
        <w:t>；</w:t>
      </w:r>
      <w:r>
        <w:rPr>
          <w:rFonts w:hint="eastAsia" w:ascii="Times New Roman" w:hAnsi="Times New Roman" w:eastAsia="仿宋_GB2312" w:cs="Times New Roman"/>
          <w:color w:val="000000" w:themeColor="text1"/>
          <w:sz w:val="32"/>
          <w:szCs w:val="32"/>
          <w:highlight w:val="none"/>
          <w:lang w:val="en-US" w:eastAsia="zh-CN"/>
        </w:rPr>
        <w:t>不涉及</w:t>
      </w:r>
      <w:r>
        <w:rPr>
          <w:rFonts w:hint="eastAsia" w:ascii="Times New Roman" w:hAnsi="Times New Roman" w:eastAsia="仿宋_GB2312" w:cs="Times New Roman"/>
          <w:color w:val="000000" w:themeColor="text1"/>
          <w:sz w:val="32"/>
          <w:szCs w:val="32"/>
          <w:highlight w:val="none"/>
          <w:lang w:eastAsia="zh-CN"/>
        </w:rPr>
        <w:t>未利用地</w:t>
      </w:r>
      <w:r>
        <w:rPr>
          <w:rFonts w:hint="default" w:ascii="Times New Roman" w:hAnsi="Times New Roman" w:eastAsia="仿宋_GB2312" w:cs="Times New Roman"/>
          <w:color w:val="000000" w:themeColor="text1"/>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themeColor="text1"/>
          <w:sz w:val="32"/>
          <w:szCs w:val="32"/>
          <w:highlight w:val="none"/>
          <w:lang w:eastAsia="zh-CN"/>
        </w:rPr>
      </w:pPr>
      <w:r>
        <w:rPr>
          <w:rFonts w:hint="default" w:ascii="Times New Roman" w:hAnsi="Times New Roman" w:eastAsia="仿宋_GB2312" w:cs="Times New Roman"/>
          <w:color w:val="000000" w:themeColor="text1"/>
          <w:sz w:val="32"/>
          <w:szCs w:val="32"/>
          <w:highlight w:val="none"/>
        </w:rPr>
        <w:t>拟征收广州市花都区</w:t>
      </w:r>
      <w:r>
        <w:rPr>
          <w:rFonts w:hint="eastAsia" w:ascii="Times New Roman" w:hAnsi="Times New Roman" w:eastAsia="仿宋_GB2312" w:cs="Times New Roman"/>
          <w:color w:val="000000" w:themeColor="text1"/>
          <w:sz w:val="32"/>
          <w:szCs w:val="32"/>
          <w:highlight w:val="none"/>
          <w:lang w:val="en-US" w:eastAsia="zh-CN"/>
        </w:rPr>
        <w:t>新雅街东镜村旧社经济合作社</w:t>
      </w:r>
      <w:r>
        <w:rPr>
          <w:rFonts w:hint="default" w:ascii="Times New Roman" w:hAnsi="Times New Roman" w:eastAsia="仿宋_GB2312" w:cs="Times New Roman"/>
          <w:color w:val="000000" w:themeColor="text1"/>
          <w:sz w:val="32"/>
          <w:szCs w:val="32"/>
          <w:highlight w:val="none"/>
        </w:rPr>
        <w:t>，</w:t>
      </w:r>
      <w:r>
        <w:rPr>
          <w:rFonts w:hint="eastAsia" w:ascii="Times New Roman" w:hAnsi="Times New Roman" w:eastAsia="仿宋_GB2312" w:cs="Times New Roman"/>
          <w:color w:val="000000" w:themeColor="text1"/>
          <w:sz w:val="32"/>
          <w:szCs w:val="32"/>
          <w:highlight w:val="none"/>
          <w:lang w:val="en-US" w:eastAsia="zh-CN"/>
        </w:rPr>
        <w:t>新西庄经济合作社</w:t>
      </w:r>
      <w:r>
        <w:rPr>
          <w:rFonts w:hint="default" w:ascii="Times New Roman" w:hAnsi="Times New Roman" w:eastAsia="仿宋_GB2312" w:cs="Times New Roman"/>
          <w:color w:val="000000" w:themeColor="text1"/>
          <w:sz w:val="32"/>
          <w:szCs w:val="32"/>
          <w:highlight w:val="none"/>
        </w:rPr>
        <w:t>属下的集体</w:t>
      </w:r>
      <w:r>
        <w:rPr>
          <w:rFonts w:hint="default" w:ascii="Times New Roman" w:hAnsi="Times New Roman" w:eastAsia="仿宋_GB2312" w:cs="Times New Roman"/>
          <w:color w:val="000000" w:themeColor="text1"/>
          <w:sz w:val="32"/>
          <w:szCs w:val="32"/>
          <w:highlight w:val="none"/>
          <w:lang w:eastAsia="zh-CN"/>
        </w:rPr>
        <w:t>所有</w:t>
      </w:r>
      <w:r>
        <w:rPr>
          <w:rFonts w:hint="default" w:ascii="Times New Roman" w:hAnsi="Times New Roman" w:eastAsia="仿宋_GB2312" w:cs="Times New Roman"/>
          <w:color w:val="000000" w:themeColor="text1"/>
          <w:sz w:val="32"/>
          <w:szCs w:val="32"/>
          <w:highlight w:val="none"/>
        </w:rPr>
        <w:t>土地</w:t>
      </w:r>
      <w:r>
        <w:rPr>
          <w:rFonts w:hint="eastAsia" w:ascii="Times New Roman" w:hAnsi="Times New Roman" w:eastAsia="仿宋_GB2312" w:cs="Times New Roman"/>
          <w:color w:val="000000" w:themeColor="text1"/>
          <w:sz w:val="32"/>
          <w:szCs w:val="32"/>
          <w:highlight w:val="none"/>
          <w:lang w:val="en-US" w:eastAsia="zh-CN"/>
        </w:rPr>
        <w:t>0.3986</w:t>
      </w:r>
      <w:r>
        <w:rPr>
          <w:rFonts w:hint="default" w:ascii="Times New Roman" w:hAnsi="Times New Roman" w:eastAsia="仿宋_GB2312" w:cs="Times New Roman"/>
          <w:color w:val="000000" w:themeColor="text1"/>
          <w:sz w:val="32"/>
          <w:szCs w:val="32"/>
          <w:highlight w:val="none"/>
        </w:rPr>
        <w:t>公顷</w:t>
      </w:r>
      <w:r>
        <w:rPr>
          <w:rFonts w:hint="default" w:ascii="Times New Roman" w:hAnsi="Times New Roman" w:eastAsia="仿宋_GB2312" w:cs="Times New Roman"/>
          <w:color w:val="000000" w:themeColor="text1"/>
          <w:sz w:val="32"/>
          <w:szCs w:val="32"/>
          <w:highlight w:val="none"/>
          <w:lang w:eastAsia="zh-CN"/>
        </w:rPr>
        <w:t>（</w:t>
      </w:r>
      <w:r>
        <w:rPr>
          <w:rFonts w:hint="eastAsia" w:ascii="Times New Roman" w:hAnsi="Times New Roman" w:eastAsia="仿宋_GB2312" w:cs="Times New Roman"/>
          <w:color w:val="000000" w:themeColor="text1"/>
          <w:sz w:val="32"/>
          <w:szCs w:val="32"/>
          <w:highlight w:val="none"/>
          <w:lang w:val="en-US" w:eastAsia="zh-CN"/>
        </w:rPr>
        <w:t>5.979</w:t>
      </w:r>
      <w:r>
        <w:rPr>
          <w:rFonts w:hint="default" w:ascii="Times New Roman" w:hAnsi="Times New Roman" w:eastAsia="仿宋_GB2312" w:cs="Times New Roman"/>
          <w:color w:val="000000" w:themeColor="text1"/>
          <w:sz w:val="32"/>
          <w:szCs w:val="32"/>
          <w:highlight w:val="none"/>
          <w:lang w:val="en-US" w:eastAsia="zh-CN"/>
        </w:rPr>
        <w:t>亩</w:t>
      </w:r>
      <w:r>
        <w:rPr>
          <w:rFonts w:hint="default" w:ascii="Times New Roman" w:hAnsi="Times New Roman" w:eastAsia="仿宋_GB2312" w:cs="Times New Roman"/>
          <w:color w:val="000000" w:themeColor="text1"/>
          <w:sz w:val="32"/>
          <w:szCs w:val="32"/>
          <w:highlight w:val="none"/>
          <w:lang w:eastAsia="zh-CN"/>
        </w:rPr>
        <w:t>）</w:t>
      </w:r>
      <w:r>
        <w:rPr>
          <w:rFonts w:hint="default" w:ascii="Times New Roman" w:hAnsi="Times New Roman" w:eastAsia="仿宋_GB2312" w:cs="Times New Roman"/>
          <w:color w:val="000000" w:themeColor="text1"/>
          <w:sz w:val="32"/>
          <w:szCs w:val="32"/>
          <w:highlight w:val="none"/>
        </w:rPr>
        <w:t>。其中农用地</w:t>
      </w:r>
      <w:r>
        <w:rPr>
          <w:rFonts w:hint="eastAsia" w:ascii="Times New Roman" w:hAnsi="Times New Roman" w:eastAsia="仿宋_GB2312" w:cs="Times New Roman"/>
          <w:color w:val="000000" w:themeColor="text1"/>
          <w:sz w:val="32"/>
          <w:szCs w:val="32"/>
          <w:highlight w:val="none"/>
          <w:lang w:val="en-US" w:eastAsia="zh-CN"/>
        </w:rPr>
        <w:t>0.0093</w:t>
      </w:r>
      <w:r>
        <w:rPr>
          <w:rFonts w:hint="default" w:ascii="Times New Roman" w:hAnsi="Times New Roman" w:eastAsia="仿宋_GB2312" w:cs="Times New Roman"/>
          <w:color w:val="000000" w:themeColor="text1"/>
          <w:sz w:val="32"/>
          <w:szCs w:val="32"/>
          <w:highlight w:val="none"/>
          <w:lang w:val="en-US" w:eastAsia="zh-CN"/>
        </w:rPr>
        <w:t>公顷</w:t>
      </w:r>
      <w:r>
        <w:rPr>
          <w:rFonts w:hint="default" w:ascii="Times New Roman" w:hAnsi="Times New Roman" w:eastAsia="仿宋_GB2312" w:cs="Times New Roman"/>
          <w:color w:val="000000" w:themeColor="text1"/>
          <w:sz w:val="32"/>
          <w:szCs w:val="32"/>
          <w:highlight w:val="none"/>
        </w:rPr>
        <w:t>（</w:t>
      </w:r>
      <w:r>
        <w:rPr>
          <w:rFonts w:hint="eastAsia" w:ascii="Times New Roman" w:hAnsi="Times New Roman" w:eastAsia="仿宋_GB2312" w:cs="Times New Roman"/>
          <w:color w:val="000000" w:themeColor="text1"/>
          <w:sz w:val="32"/>
          <w:szCs w:val="32"/>
          <w:highlight w:val="none"/>
          <w:lang w:val="en-US" w:eastAsia="zh-CN"/>
        </w:rPr>
        <w:t>0.1395</w:t>
      </w:r>
      <w:r>
        <w:rPr>
          <w:rFonts w:hint="default" w:ascii="Times New Roman" w:hAnsi="Times New Roman" w:eastAsia="仿宋_GB2312" w:cs="Times New Roman"/>
          <w:color w:val="000000" w:themeColor="text1"/>
          <w:sz w:val="32"/>
          <w:szCs w:val="32"/>
          <w:highlight w:val="none"/>
        </w:rPr>
        <w:t>亩），</w:t>
      </w:r>
      <w:r>
        <w:rPr>
          <w:rFonts w:hint="eastAsia" w:ascii="Times New Roman" w:hAnsi="Times New Roman" w:eastAsia="仿宋_GB2312" w:cs="Times New Roman"/>
          <w:color w:val="000000" w:themeColor="text1"/>
          <w:sz w:val="32"/>
          <w:szCs w:val="32"/>
          <w:highlight w:val="none"/>
          <w:lang w:val="en-US" w:eastAsia="zh-CN"/>
        </w:rPr>
        <w:t>不涉及</w:t>
      </w:r>
      <w:r>
        <w:rPr>
          <w:rFonts w:hint="default" w:ascii="Times New Roman" w:hAnsi="Times New Roman" w:eastAsia="仿宋_GB2312" w:cs="Times New Roman"/>
          <w:color w:val="000000" w:themeColor="text1"/>
          <w:sz w:val="32"/>
          <w:szCs w:val="32"/>
          <w:highlight w:val="none"/>
        </w:rPr>
        <w:t xml:space="preserve">耕地；建设用地 </w:t>
      </w:r>
      <w:r>
        <w:rPr>
          <w:rFonts w:hint="eastAsia" w:ascii="Times New Roman" w:hAnsi="Times New Roman" w:eastAsia="仿宋_GB2312" w:cs="Times New Roman"/>
          <w:color w:val="000000" w:themeColor="text1"/>
          <w:sz w:val="32"/>
          <w:szCs w:val="32"/>
          <w:highlight w:val="none"/>
          <w:lang w:val="en-US" w:eastAsia="zh-CN"/>
        </w:rPr>
        <w:t>0.3893</w:t>
      </w:r>
      <w:r>
        <w:rPr>
          <w:rFonts w:hint="default" w:ascii="Times New Roman" w:hAnsi="Times New Roman" w:eastAsia="仿宋_GB2312" w:cs="Times New Roman"/>
          <w:color w:val="000000" w:themeColor="text1"/>
          <w:sz w:val="32"/>
          <w:szCs w:val="32"/>
          <w:highlight w:val="none"/>
        </w:rPr>
        <w:t>公顷（</w:t>
      </w:r>
      <w:r>
        <w:rPr>
          <w:rFonts w:hint="eastAsia" w:ascii="Times New Roman" w:hAnsi="Times New Roman" w:eastAsia="仿宋_GB2312" w:cs="Times New Roman"/>
          <w:color w:val="000000" w:themeColor="text1"/>
          <w:sz w:val="32"/>
          <w:szCs w:val="32"/>
          <w:highlight w:val="none"/>
          <w:lang w:val="en-US" w:eastAsia="zh-CN"/>
        </w:rPr>
        <w:t>5.8395</w:t>
      </w:r>
      <w:r>
        <w:rPr>
          <w:rFonts w:hint="default" w:ascii="Times New Roman" w:hAnsi="Times New Roman" w:eastAsia="仿宋_GB2312" w:cs="Times New Roman"/>
          <w:color w:val="000000" w:themeColor="text1"/>
          <w:sz w:val="32"/>
          <w:szCs w:val="32"/>
          <w:highlight w:val="none"/>
        </w:rPr>
        <w:t>亩）</w:t>
      </w:r>
      <w:r>
        <w:rPr>
          <w:rFonts w:hint="eastAsia" w:ascii="Times New Roman" w:hAnsi="Times New Roman" w:eastAsia="仿宋_GB2312" w:cs="Times New Roman"/>
          <w:color w:val="000000" w:themeColor="text1"/>
          <w:sz w:val="32"/>
          <w:szCs w:val="32"/>
          <w:highlight w:val="none"/>
          <w:lang w:eastAsia="zh-CN"/>
        </w:rPr>
        <w:t>；</w:t>
      </w:r>
      <w:r>
        <w:rPr>
          <w:rFonts w:hint="eastAsia" w:ascii="Times New Roman" w:hAnsi="Times New Roman" w:eastAsia="仿宋_GB2312" w:cs="Times New Roman"/>
          <w:color w:val="000000" w:themeColor="text1"/>
          <w:sz w:val="32"/>
          <w:szCs w:val="32"/>
          <w:highlight w:val="none"/>
          <w:lang w:val="en-US" w:eastAsia="zh-CN"/>
        </w:rPr>
        <w:t>不涉及</w:t>
      </w:r>
      <w:r>
        <w:rPr>
          <w:rFonts w:hint="eastAsia" w:ascii="Times New Roman" w:hAnsi="Times New Roman" w:eastAsia="仿宋_GB2312" w:cs="Times New Roman"/>
          <w:color w:val="000000" w:themeColor="text1"/>
          <w:sz w:val="32"/>
          <w:szCs w:val="32"/>
          <w:highlight w:val="none"/>
          <w:lang w:eastAsia="zh-CN"/>
        </w:rPr>
        <w:t>未利用地</w:t>
      </w:r>
      <w:r>
        <w:rPr>
          <w:rFonts w:hint="default" w:ascii="Times New Roman" w:hAnsi="Times New Roman" w:eastAsia="仿宋_GB2312" w:cs="Times New Roman"/>
          <w:color w:val="000000" w:themeColor="text1"/>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themeColor="text1"/>
          <w:sz w:val="32"/>
          <w:szCs w:val="32"/>
          <w:highlight w:val="none"/>
          <w:lang w:eastAsia="zh-CN"/>
        </w:rPr>
      </w:pPr>
      <w:r>
        <w:rPr>
          <w:rFonts w:hint="default" w:ascii="Times New Roman" w:hAnsi="Times New Roman" w:eastAsia="仿宋_GB2312" w:cs="Times New Roman"/>
          <w:color w:val="000000" w:themeColor="text1"/>
          <w:sz w:val="32"/>
          <w:szCs w:val="32"/>
          <w:highlight w:val="none"/>
        </w:rPr>
        <w:t>拟征收广州市花都区</w:t>
      </w:r>
      <w:r>
        <w:rPr>
          <w:rFonts w:hint="eastAsia" w:ascii="Times New Roman" w:hAnsi="Times New Roman" w:eastAsia="仿宋_GB2312" w:cs="Times New Roman"/>
          <w:color w:val="000000" w:themeColor="text1"/>
          <w:sz w:val="32"/>
          <w:szCs w:val="32"/>
          <w:highlight w:val="none"/>
          <w:lang w:val="en-US" w:eastAsia="zh-CN"/>
        </w:rPr>
        <w:t>新雅街旧村第一、第三经济合作社（共有），第二经济合作社，第三经济合作社</w:t>
      </w:r>
      <w:r>
        <w:rPr>
          <w:rFonts w:hint="default" w:ascii="Times New Roman" w:hAnsi="Times New Roman" w:eastAsia="仿宋_GB2312" w:cs="Times New Roman"/>
          <w:color w:val="000000" w:themeColor="text1"/>
          <w:sz w:val="32"/>
          <w:szCs w:val="32"/>
          <w:highlight w:val="none"/>
        </w:rPr>
        <w:t>属下的集体</w:t>
      </w:r>
      <w:r>
        <w:rPr>
          <w:rFonts w:hint="default" w:ascii="Times New Roman" w:hAnsi="Times New Roman" w:eastAsia="仿宋_GB2312" w:cs="Times New Roman"/>
          <w:color w:val="000000" w:themeColor="text1"/>
          <w:sz w:val="32"/>
          <w:szCs w:val="32"/>
          <w:highlight w:val="none"/>
          <w:lang w:eastAsia="zh-CN"/>
        </w:rPr>
        <w:t>所有</w:t>
      </w:r>
      <w:r>
        <w:rPr>
          <w:rFonts w:hint="default" w:ascii="Times New Roman" w:hAnsi="Times New Roman" w:eastAsia="仿宋_GB2312" w:cs="Times New Roman"/>
          <w:color w:val="000000" w:themeColor="text1"/>
          <w:sz w:val="32"/>
          <w:szCs w:val="32"/>
          <w:highlight w:val="none"/>
        </w:rPr>
        <w:t>土地</w:t>
      </w:r>
      <w:r>
        <w:rPr>
          <w:rFonts w:hint="eastAsia" w:ascii="Times New Roman" w:hAnsi="Times New Roman" w:eastAsia="仿宋_GB2312" w:cs="Times New Roman"/>
          <w:color w:val="000000" w:themeColor="text1"/>
          <w:sz w:val="32"/>
          <w:szCs w:val="32"/>
          <w:highlight w:val="none"/>
          <w:lang w:val="en-US" w:eastAsia="zh-CN"/>
        </w:rPr>
        <w:t>0.4582</w:t>
      </w:r>
      <w:r>
        <w:rPr>
          <w:rFonts w:hint="default" w:ascii="Times New Roman" w:hAnsi="Times New Roman" w:eastAsia="仿宋_GB2312" w:cs="Times New Roman"/>
          <w:color w:val="000000" w:themeColor="text1"/>
          <w:sz w:val="32"/>
          <w:szCs w:val="32"/>
          <w:highlight w:val="none"/>
        </w:rPr>
        <w:t>公顷</w:t>
      </w:r>
      <w:r>
        <w:rPr>
          <w:rFonts w:hint="default" w:ascii="Times New Roman" w:hAnsi="Times New Roman" w:eastAsia="仿宋_GB2312" w:cs="Times New Roman"/>
          <w:color w:val="000000" w:themeColor="text1"/>
          <w:sz w:val="32"/>
          <w:szCs w:val="32"/>
          <w:highlight w:val="none"/>
          <w:lang w:eastAsia="zh-CN"/>
        </w:rPr>
        <w:t>（</w:t>
      </w:r>
      <w:r>
        <w:rPr>
          <w:rFonts w:hint="eastAsia" w:ascii="Times New Roman" w:hAnsi="Times New Roman" w:eastAsia="仿宋_GB2312" w:cs="Times New Roman"/>
          <w:color w:val="000000" w:themeColor="text1"/>
          <w:sz w:val="32"/>
          <w:szCs w:val="32"/>
          <w:highlight w:val="none"/>
          <w:lang w:val="en-US" w:eastAsia="zh-CN"/>
        </w:rPr>
        <w:t>6.873</w:t>
      </w:r>
      <w:r>
        <w:rPr>
          <w:rFonts w:hint="default" w:ascii="Times New Roman" w:hAnsi="Times New Roman" w:eastAsia="仿宋_GB2312" w:cs="Times New Roman"/>
          <w:color w:val="000000" w:themeColor="text1"/>
          <w:sz w:val="32"/>
          <w:szCs w:val="32"/>
          <w:highlight w:val="none"/>
          <w:lang w:val="en-US" w:eastAsia="zh-CN"/>
        </w:rPr>
        <w:t>亩</w:t>
      </w:r>
      <w:r>
        <w:rPr>
          <w:rFonts w:hint="default" w:ascii="Times New Roman" w:hAnsi="Times New Roman" w:eastAsia="仿宋_GB2312" w:cs="Times New Roman"/>
          <w:color w:val="000000" w:themeColor="text1"/>
          <w:sz w:val="32"/>
          <w:szCs w:val="32"/>
          <w:highlight w:val="none"/>
          <w:lang w:eastAsia="zh-CN"/>
        </w:rPr>
        <w:t>）</w:t>
      </w:r>
      <w:r>
        <w:rPr>
          <w:rFonts w:hint="default" w:ascii="Times New Roman" w:hAnsi="Times New Roman" w:eastAsia="仿宋_GB2312" w:cs="Times New Roman"/>
          <w:color w:val="000000" w:themeColor="text1"/>
          <w:sz w:val="32"/>
          <w:szCs w:val="32"/>
          <w:highlight w:val="none"/>
        </w:rPr>
        <w:t>。其中农用地</w:t>
      </w:r>
      <w:r>
        <w:rPr>
          <w:rFonts w:hint="eastAsia" w:ascii="Times New Roman" w:hAnsi="Times New Roman" w:eastAsia="仿宋_GB2312" w:cs="Times New Roman"/>
          <w:color w:val="000000" w:themeColor="text1"/>
          <w:sz w:val="32"/>
          <w:szCs w:val="32"/>
          <w:highlight w:val="none"/>
          <w:lang w:val="en-US" w:eastAsia="zh-CN"/>
        </w:rPr>
        <w:t>0.1684</w:t>
      </w:r>
      <w:r>
        <w:rPr>
          <w:rFonts w:hint="default" w:ascii="Times New Roman" w:hAnsi="Times New Roman" w:eastAsia="仿宋_GB2312" w:cs="Times New Roman"/>
          <w:color w:val="000000" w:themeColor="text1"/>
          <w:sz w:val="32"/>
          <w:szCs w:val="32"/>
          <w:highlight w:val="none"/>
          <w:lang w:val="en-US" w:eastAsia="zh-CN"/>
        </w:rPr>
        <w:t>公顷</w:t>
      </w:r>
      <w:r>
        <w:rPr>
          <w:rFonts w:hint="default" w:ascii="Times New Roman" w:hAnsi="Times New Roman" w:eastAsia="仿宋_GB2312" w:cs="Times New Roman"/>
          <w:color w:val="000000" w:themeColor="text1"/>
          <w:sz w:val="32"/>
          <w:szCs w:val="32"/>
          <w:highlight w:val="none"/>
        </w:rPr>
        <w:t>（</w:t>
      </w:r>
      <w:r>
        <w:rPr>
          <w:rFonts w:hint="eastAsia" w:ascii="Times New Roman" w:hAnsi="Times New Roman" w:eastAsia="仿宋_GB2312" w:cs="Times New Roman"/>
          <w:color w:val="000000" w:themeColor="text1"/>
          <w:sz w:val="32"/>
          <w:szCs w:val="32"/>
          <w:highlight w:val="none"/>
          <w:lang w:val="en-US" w:eastAsia="zh-CN"/>
        </w:rPr>
        <w:t>2.526</w:t>
      </w:r>
      <w:r>
        <w:rPr>
          <w:rFonts w:hint="default" w:ascii="Times New Roman" w:hAnsi="Times New Roman" w:eastAsia="仿宋_GB2312" w:cs="Times New Roman"/>
          <w:color w:val="000000" w:themeColor="text1"/>
          <w:sz w:val="32"/>
          <w:szCs w:val="32"/>
          <w:highlight w:val="none"/>
        </w:rPr>
        <w:t>亩），</w:t>
      </w:r>
      <w:r>
        <w:rPr>
          <w:rFonts w:hint="eastAsia" w:ascii="Times New Roman" w:hAnsi="Times New Roman" w:eastAsia="仿宋_GB2312" w:cs="Times New Roman"/>
          <w:color w:val="000000" w:themeColor="text1"/>
          <w:sz w:val="32"/>
          <w:szCs w:val="32"/>
          <w:highlight w:val="none"/>
          <w:lang w:val="en-US" w:eastAsia="zh-CN"/>
        </w:rPr>
        <w:t>其中</w:t>
      </w:r>
      <w:r>
        <w:rPr>
          <w:rFonts w:hint="default" w:ascii="Times New Roman" w:hAnsi="Times New Roman" w:eastAsia="仿宋_GB2312" w:cs="Times New Roman"/>
          <w:color w:val="000000" w:themeColor="text1"/>
          <w:sz w:val="32"/>
          <w:szCs w:val="32"/>
          <w:highlight w:val="none"/>
        </w:rPr>
        <w:t>耕地</w:t>
      </w:r>
      <w:r>
        <w:rPr>
          <w:rFonts w:hint="eastAsia" w:ascii="Times New Roman" w:hAnsi="Times New Roman" w:eastAsia="仿宋_GB2312" w:cs="Times New Roman"/>
          <w:color w:val="000000" w:themeColor="text1"/>
          <w:sz w:val="32"/>
          <w:szCs w:val="32"/>
          <w:highlight w:val="none"/>
          <w:lang w:val="en-US" w:eastAsia="zh-CN"/>
        </w:rPr>
        <w:t>0.0257公顷（0.3855亩）</w:t>
      </w:r>
      <w:r>
        <w:rPr>
          <w:rFonts w:hint="default" w:ascii="Times New Roman" w:hAnsi="Times New Roman" w:eastAsia="仿宋_GB2312" w:cs="Times New Roman"/>
          <w:color w:val="000000" w:themeColor="text1"/>
          <w:sz w:val="32"/>
          <w:szCs w:val="32"/>
          <w:highlight w:val="none"/>
        </w:rPr>
        <w:t xml:space="preserve">；建设用地 </w:t>
      </w:r>
      <w:r>
        <w:rPr>
          <w:rFonts w:hint="eastAsia" w:ascii="Times New Roman" w:hAnsi="Times New Roman" w:eastAsia="仿宋_GB2312" w:cs="Times New Roman"/>
          <w:color w:val="000000" w:themeColor="text1"/>
          <w:sz w:val="32"/>
          <w:szCs w:val="32"/>
          <w:highlight w:val="none"/>
          <w:lang w:val="en-US" w:eastAsia="zh-CN"/>
        </w:rPr>
        <w:t>0.2887</w:t>
      </w:r>
      <w:r>
        <w:rPr>
          <w:rFonts w:hint="default" w:ascii="Times New Roman" w:hAnsi="Times New Roman" w:eastAsia="仿宋_GB2312" w:cs="Times New Roman"/>
          <w:color w:val="000000" w:themeColor="text1"/>
          <w:sz w:val="32"/>
          <w:szCs w:val="32"/>
          <w:highlight w:val="none"/>
        </w:rPr>
        <w:t>公顷（</w:t>
      </w:r>
      <w:r>
        <w:rPr>
          <w:rFonts w:hint="eastAsia" w:ascii="Times New Roman" w:hAnsi="Times New Roman" w:eastAsia="仿宋_GB2312" w:cs="Times New Roman"/>
          <w:color w:val="000000" w:themeColor="text1"/>
          <w:sz w:val="32"/>
          <w:szCs w:val="32"/>
          <w:highlight w:val="none"/>
          <w:lang w:val="en-US" w:eastAsia="zh-CN"/>
        </w:rPr>
        <w:t>4.3305</w:t>
      </w:r>
      <w:r>
        <w:rPr>
          <w:rFonts w:hint="default" w:ascii="Times New Roman" w:hAnsi="Times New Roman" w:eastAsia="仿宋_GB2312" w:cs="Times New Roman"/>
          <w:color w:val="000000" w:themeColor="text1"/>
          <w:sz w:val="32"/>
          <w:szCs w:val="32"/>
          <w:highlight w:val="none"/>
        </w:rPr>
        <w:t>亩）</w:t>
      </w:r>
      <w:r>
        <w:rPr>
          <w:rFonts w:hint="eastAsia" w:ascii="Times New Roman" w:hAnsi="Times New Roman" w:eastAsia="仿宋_GB2312" w:cs="Times New Roman"/>
          <w:color w:val="000000" w:themeColor="text1"/>
          <w:sz w:val="32"/>
          <w:szCs w:val="32"/>
          <w:highlight w:val="none"/>
          <w:lang w:eastAsia="zh-CN"/>
        </w:rPr>
        <w:t>；未利用地</w:t>
      </w:r>
      <w:r>
        <w:rPr>
          <w:rFonts w:hint="eastAsia" w:ascii="Times New Roman" w:hAnsi="Times New Roman" w:eastAsia="仿宋_GB2312" w:cs="Times New Roman"/>
          <w:color w:val="000000" w:themeColor="text1"/>
          <w:sz w:val="32"/>
          <w:szCs w:val="32"/>
          <w:highlight w:val="none"/>
          <w:lang w:val="en-US" w:eastAsia="zh-CN"/>
        </w:rPr>
        <w:t>0.0011公顷（0.0165亩）</w:t>
      </w:r>
      <w:r>
        <w:rPr>
          <w:rFonts w:hint="default" w:ascii="Times New Roman" w:hAnsi="Times New Roman" w:eastAsia="仿宋_GB2312" w:cs="Times New Roman"/>
          <w:color w:val="000000" w:themeColor="text1"/>
          <w:sz w:val="32"/>
          <w:szCs w:val="32"/>
          <w:highlight w:val="none"/>
          <w:lang w:eastAsia="zh-CN"/>
        </w:rPr>
        <w:t>。</w:t>
      </w:r>
    </w:p>
    <w:p>
      <w:pPr>
        <w:pStyle w:val="4"/>
        <w:keepNext w:val="0"/>
        <w:keepLines w:val="0"/>
        <w:pageBreakBefore w:val="0"/>
        <w:widowControl w:val="0"/>
        <w:kinsoku/>
        <w:wordWrap/>
        <w:overflowPunct/>
        <w:topLinePunct w:val="0"/>
        <w:autoSpaceDE/>
        <w:autoSpaceDN/>
        <w:bidi w:val="0"/>
        <w:adjustRightInd/>
        <w:snapToGrid/>
        <w:spacing w:before="0" w:line="560" w:lineRule="exact"/>
        <w:ind w:right="0"/>
        <w:jc w:val="both"/>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四、补偿方式和标准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themeColor="text1"/>
          <w:sz w:val="32"/>
          <w:szCs w:val="32"/>
          <w:highlight w:val="none"/>
        </w:rPr>
      </w:pPr>
      <w:r>
        <w:rPr>
          <w:rFonts w:hint="default" w:ascii="Times New Roman" w:hAnsi="Times New Roman" w:eastAsia="仿宋_GB2312" w:cs="Times New Roman"/>
          <w:color w:val="000000" w:themeColor="text1"/>
          <w:sz w:val="32"/>
          <w:szCs w:val="32"/>
          <w:highlight w:val="none"/>
        </w:rPr>
        <w:t>（一）土地补偿费和安置补助费标准。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themeColor="text1"/>
          <w:sz w:val="32"/>
          <w:szCs w:val="32"/>
          <w:highlight w:val="none"/>
        </w:rPr>
      </w:pPr>
      <w:r>
        <w:rPr>
          <w:rFonts w:hint="default" w:ascii="Times New Roman" w:hAnsi="Times New Roman" w:eastAsia="仿宋_GB2312" w:cs="Times New Roman"/>
          <w:color w:val="000000" w:themeColor="text1"/>
          <w:sz w:val="32"/>
          <w:szCs w:val="32"/>
          <w:highlight w:val="none"/>
        </w:rPr>
        <w:t>根据《广东省自然资源厅关于广州市征收农用地区片综合地价成果的批复》（粤自然资函〔2021〕196号）的规定，征收集体农用地按</w:t>
      </w:r>
      <w:r>
        <w:rPr>
          <w:rFonts w:hint="eastAsia" w:ascii="Times New Roman" w:hAnsi="Times New Roman" w:eastAsia="仿宋_GB2312" w:cs="Times New Roman"/>
          <w:color w:val="000000" w:themeColor="text1"/>
          <w:sz w:val="32"/>
          <w:szCs w:val="32"/>
          <w:highlight w:val="none"/>
          <w:lang w:val="en-US" w:eastAsia="zh-CN"/>
        </w:rPr>
        <w:t>240</w:t>
      </w:r>
      <w:r>
        <w:rPr>
          <w:rFonts w:hint="default" w:ascii="Times New Roman" w:hAnsi="Times New Roman" w:eastAsia="仿宋_GB2312" w:cs="Times New Roman"/>
          <w:color w:val="000000" w:themeColor="text1"/>
          <w:sz w:val="32"/>
          <w:szCs w:val="32"/>
          <w:highlight w:val="none"/>
        </w:rPr>
        <w:t>万元/公顷补偿（其中，土地补偿费</w:t>
      </w:r>
      <w:r>
        <w:rPr>
          <w:rFonts w:hint="eastAsia" w:ascii="Times New Roman" w:hAnsi="Times New Roman" w:eastAsia="仿宋_GB2312" w:cs="Times New Roman"/>
          <w:color w:val="000000" w:themeColor="text1"/>
          <w:sz w:val="32"/>
          <w:szCs w:val="32"/>
          <w:highlight w:val="none"/>
          <w:lang w:val="en-US" w:eastAsia="zh-CN"/>
        </w:rPr>
        <w:t>120</w:t>
      </w:r>
      <w:r>
        <w:rPr>
          <w:rFonts w:hint="eastAsia" w:ascii="Times New Roman" w:hAnsi="Times New Roman" w:eastAsia="仿宋_GB2312" w:cs="Times New Roman"/>
          <w:color w:val="000000" w:themeColor="text1"/>
          <w:sz w:val="32"/>
          <w:szCs w:val="32"/>
          <w:highlight w:val="none"/>
          <w:lang w:eastAsia="zh-CN"/>
        </w:rPr>
        <w:t>）</w:t>
      </w:r>
      <w:r>
        <w:rPr>
          <w:rFonts w:hint="default" w:ascii="Times New Roman" w:hAnsi="Times New Roman" w:eastAsia="仿宋_GB2312" w:cs="Times New Roman"/>
          <w:color w:val="000000" w:themeColor="text1"/>
          <w:sz w:val="32"/>
          <w:szCs w:val="32"/>
          <w:highlight w:val="none"/>
        </w:rPr>
        <w:t>万元/公顷、安置补助费</w:t>
      </w:r>
      <w:r>
        <w:rPr>
          <w:rFonts w:hint="eastAsia" w:ascii="Times New Roman" w:hAnsi="Times New Roman" w:eastAsia="仿宋_GB2312" w:cs="Times New Roman"/>
          <w:color w:val="000000" w:themeColor="text1"/>
          <w:sz w:val="32"/>
          <w:szCs w:val="32"/>
          <w:highlight w:val="none"/>
          <w:lang w:val="en-US" w:eastAsia="zh-CN"/>
        </w:rPr>
        <w:t>120</w:t>
      </w:r>
      <w:r>
        <w:rPr>
          <w:rFonts w:hint="default" w:ascii="Times New Roman" w:hAnsi="Times New Roman" w:eastAsia="仿宋_GB2312" w:cs="Times New Roman"/>
          <w:color w:val="000000" w:themeColor="text1"/>
          <w:sz w:val="32"/>
          <w:szCs w:val="32"/>
          <w:highlight w:val="none"/>
        </w:rPr>
        <w:t>万元/公顷）、建设用地和未利用地按</w:t>
      </w:r>
      <w:r>
        <w:rPr>
          <w:rFonts w:hint="eastAsia" w:ascii="Times New Roman" w:hAnsi="Times New Roman" w:eastAsia="仿宋_GB2312" w:cs="Times New Roman"/>
          <w:color w:val="000000" w:themeColor="text1"/>
          <w:sz w:val="32"/>
          <w:szCs w:val="32"/>
          <w:highlight w:val="none"/>
          <w:lang w:val="en-US" w:eastAsia="zh-CN"/>
        </w:rPr>
        <w:t>240</w:t>
      </w:r>
      <w:r>
        <w:rPr>
          <w:rFonts w:hint="default" w:ascii="Times New Roman" w:hAnsi="Times New Roman" w:eastAsia="仿宋_GB2312" w:cs="Times New Roman"/>
          <w:color w:val="000000" w:themeColor="text1"/>
          <w:sz w:val="32"/>
          <w:szCs w:val="32"/>
          <w:highlight w:val="none"/>
        </w:rPr>
        <w:t>万元/公顷的标准补偿。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themeColor="text1"/>
          <w:sz w:val="32"/>
          <w:szCs w:val="32"/>
          <w:highlight w:val="none"/>
          <w:lang w:eastAsia="zh-CN"/>
        </w:rPr>
      </w:pPr>
      <w:r>
        <w:rPr>
          <w:rFonts w:hint="default" w:ascii="Times New Roman" w:hAnsi="Times New Roman" w:eastAsia="仿宋_GB2312" w:cs="Times New Roman"/>
          <w:color w:val="000000" w:themeColor="text1"/>
          <w:sz w:val="32"/>
          <w:szCs w:val="32"/>
          <w:highlight w:val="none"/>
        </w:rPr>
        <w:t>（二）农村村民住宅补偿</w:t>
      </w:r>
      <w:r>
        <w:rPr>
          <w:rFonts w:hint="default" w:ascii="Times New Roman" w:hAnsi="Times New Roman" w:eastAsia="仿宋_GB2312" w:cs="Times New Roman"/>
          <w:color w:val="000000" w:themeColor="text1"/>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themeColor="text1"/>
          <w:sz w:val="32"/>
          <w:szCs w:val="32"/>
          <w:highlight w:val="none"/>
        </w:rPr>
      </w:pPr>
      <w:r>
        <w:rPr>
          <w:rFonts w:hint="eastAsia" w:ascii="Times New Roman" w:hAnsi="Times New Roman" w:eastAsia="仿宋_GB2312" w:cs="Times New Roman"/>
          <w:b w:val="0"/>
          <w:bCs/>
          <w:snapToGrid/>
          <w:color w:val="000000" w:themeColor="text1"/>
          <w:spacing w:val="0"/>
          <w:kern w:val="2"/>
          <w:sz w:val="32"/>
          <w:szCs w:val="32"/>
          <w:highlight w:val="none"/>
          <w:lang w:val="en-US" w:eastAsia="zh-CN"/>
        </w:rPr>
        <w:t>本次征地不涉及农村村民住宅补偿。</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themeColor="text1"/>
          <w:sz w:val="32"/>
          <w:szCs w:val="32"/>
          <w:highlight w:val="none"/>
          <w:lang w:eastAsia="zh-CN"/>
        </w:rPr>
      </w:pPr>
      <w:r>
        <w:rPr>
          <w:rFonts w:hint="default" w:ascii="Times New Roman" w:hAnsi="Times New Roman" w:eastAsia="仿宋_GB2312" w:cs="Times New Roman"/>
          <w:color w:val="000000" w:themeColor="text1"/>
          <w:sz w:val="32"/>
          <w:szCs w:val="32"/>
          <w:highlight w:val="none"/>
        </w:rPr>
        <w:t>青苗及其他地上附着物补偿</w:t>
      </w:r>
      <w:r>
        <w:rPr>
          <w:rFonts w:hint="default" w:ascii="Times New Roman" w:hAnsi="Times New Roman" w:eastAsia="仿宋_GB2312" w:cs="Times New Roman"/>
          <w:color w:val="000000" w:themeColor="text1"/>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color w:val="000000" w:themeColor="text1"/>
          <w:sz w:val="32"/>
          <w:szCs w:val="32"/>
          <w:highlight w:val="none"/>
          <w:lang w:eastAsia="zh-CN"/>
        </w:rPr>
      </w:pPr>
      <w:r>
        <w:rPr>
          <w:rFonts w:hint="eastAsia" w:ascii="Times New Roman" w:hAnsi="Times New Roman" w:eastAsia="仿宋_GB2312" w:cs="Times New Roman"/>
          <w:color w:val="000000" w:themeColor="text1"/>
          <w:sz w:val="32"/>
          <w:szCs w:val="32"/>
          <w:highlight w:val="none"/>
          <w:lang w:val="en-US" w:eastAsia="zh-CN"/>
        </w:rPr>
        <w:t xml:space="preserve">        </w:t>
      </w:r>
      <w:r>
        <w:rPr>
          <w:rFonts w:hint="eastAsia" w:ascii="Times New Roman" w:hAnsi="Times New Roman" w:eastAsia="仿宋_GB2312" w:cs="Times New Roman"/>
          <w:color w:val="000000" w:themeColor="text1"/>
          <w:sz w:val="32"/>
          <w:szCs w:val="32"/>
          <w:highlight w:val="none"/>
          <w:lang w:eastAsia="zh-CN"/>
        </w:rPr>
        <w:t>参照</w:t>
      </w:r>
      <w:r>
        <w:rPr>
          <w:rFonts w:hint="default" w:ascii="Times New Roman" w:hAnsi="Times New Roman" w:eastAsia="仿宋_GB2312" w:cs="Times New Roman"/>
          <w:color w:val="000000" w:themeColor="text1"/>
          <w:sz w:val="32"/>
          <w:szCs w:val="32"/>
          <w:highlight w:val="none"/>
          <w:lang w:eastAsia="zh-CN"/>
        </w:rPr>
        <w:t>《广州市花都区人民政府办公室印发花都区片区征地包干补偿工作方案的通知》（花府办〔</w:t>
      </w:r>
      <w:r>
        <w:rPr>
          <w:rFonts w:hint="default" w:ascii="Times New Roman" w:hAnsi="Times New Roman" w:eastAsia="仿宋_GB2312" w:cs="Times New Roman"/>
          <w:color w:val="000000" w:themeColor="text1"/>
          <w:sz w:val="32"/>
          <w:szCs w:val="32"/>
          <w:highlight w:val="none"/>
          <w:lang w:val="en-US" w:eastAsia="zh-CN"/>
        </w:rPr>
        <w:t>2016</w:t>
      </w:r>
      <w:r>
        <w:rPr>
          <w:rFonts w:hint="default" w:ascii="Times New Roman" w:hAnsi="Times New Roman" w:eastAsia="仿宋_GB2312" w:cs="Times New Roman"/>
          <w:color w:val="000000" w:themeColor="text1"/>
          <w:sz w:val="32"/>
          <w:szCs w:val="32"/>
          <w:highlight w:val="none"/>
          <w:lang w:eastAsia="zh-CN"/>
        </w:rPr>
        <w:t>〕12号），按规定标准清点补偿，涉及的补偿款由村委依据征地方出具的补偿明细表发放。</w:t>
      </w:r>
    </w:p>
    <w:p>
      <w:pPr>
        <w:pStyle w:val="4"/>
        <w:keepNext w:val="0"/>
        <w:keepLines w:val="0"/>
        <w:pageBreakBefore w:val="0"/>
        <w:widowControl w:val="0"/>
        <w:kinsoku/>
        <w:wordWrap/>
        <w:overflowPunct/>
        <w:topLinePunct w:val="0"/>
        <w:autoSpaceDE/>
        <w:autoSpaceDN/>
        <w:bidi w:val="0"/>
        <w:adjustRightInd/>
        <w:snapToGrid/>
        <w:spacing w:before="0" w:line="560" w:lineRule="exact"/>
        <w:ind w:left="0" w:right="0" w:firstLine="640" w:firstLineChars="200"/>
        <w:jc w:val="both"/>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五、安置对象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themeColor="text1"/>
          <w:sz w:val="32"/>
          <w:szCs w:val="32"/>
          <w:highlight w:val="none"/>
        </w:rPr>
      </w:pPr>
      <w:r>
        <w:rPr>
          <w:rFonts w:hint="default" w:ascii="Times New Roman" w:hAnsi="Times New Roman" w:eastAsia="仿宋_GB2312" w:cs="Times New Roman"/>
          <w:color w:val="000000" w:themeColor="text1"/>
          <w:sz w:val="32"/>
          <w:szCs w:val="32"/>
          <w:highlight w:val="none"/>
        </w:rPr>
        <w:t>享有农村集体土地承包权的农户，家庭承包的土地被政府依法统一征收的，其征地安置补偿方案制定时属于农村集体经济组织成员且年满16周岁以上的家庭成员，纳入征地社保费补贴对象范围。农村集体经济组织另有规定的，可从其规定。不满</w:t>
      </w:r>
      <w:r>
        <w:rPr>
          <w:rFonts w:hint="default" w:ascii="Times New Roman" w:hAnsi="Times New Roman" w:eastAsia="仿宋_GB2312" w:cs="Times New Roman"/>
          <w:color w:val="000000" w:themeColor="text1"/>
          <w:sz w:val="32"/>
          <w:szCs w:val="32"/>
          <w:highlight w:val="none"/>
          <w:lang w:val="en-US" w:eastAsia="zh-CN"/>
        </w:rPr>
        <w:t>16</w:t>
      </w:r>
      <w:r>
        <w:rPr>
          <w:rFonts w:hint="default" w:ascii="Times New Roman" w:hAnsi="Times New Roman" w:eastAsia="仿宋_GB2312" w:cs="Times New Roman"/>
          <w:color w:val="000000" w:themeColor="text1"/>
          <w:sz w:val="32"/>
          <w:szCs w:val="32"/>
          <w:highlight w:val="none"/>
        </w:rPr>
        <w:t>周岁的安置人员不作为被征地农民参加城乡社会</w:t>
      </w:r>
      <w:r>
        <w:rPr>
          <w:rFonts w:hint="eastAsia" w:ascii="Times New Roman" w:hAnsi="Times New Roman" w:eastAsia="仿宋_GB2312" w:cs="Times New Roman"/>
          <w:color w:val="000000" w:themeColor="text1"/>
          <w:sz w:val="32"/>
          <w:szCs w:val="32"/>
          <w:highlight w:val="none"/>
          <w:lang w:eastAsia="zh-CN"/>
        </w:rPr>
        <w:t>保</w:t>
      </w:r>
      <w:r>
        <w:rPr>
          <w:rFonts w:hint="default" w:ascii="Times New Roman" w:hAnsi="Times New Roman" w:eastAsia="仿宋_GB2312" w:cs="Times New Roman"/>
          <w:color w:val="000000" w:themeColor="text1"/>
          <w:sz w:val="32"/>
          <w:szCs w:val="32"/>
          <w:highlight w:val="none"/>
        </w:rPr>
        <w:t>障。安置补助费由区人民政府按规定支付给土地所有权人，由农村财务管理部门按照省、市农村集体资产管理相关规定管理和使用。</w:t>
      </w:r>
    </w:p>
    <w:p>
      <w:pPr>
        <w:pStyle w:val="4"/>
        <w:keepNext w:val="0"/>
        <w:keepLines w:val="0"/>
        <w:pageBreakBefore w:val="0"/>
        <w:widowControl w:val="0"/>
        <w:kinsoku/>
        <w:wordWrap/>
        <w:overflowPunct/>
        <w:topLinePunct w:val="0"/>
        <w:autoSpaceDE/>
        <w:autoSpaceDN/>
        <w:bidi w:val="0"/>
        <w:adjustRightInd/>
        <w:snapToGrid/>
        <w:spacing w:before="0" w:line="560" w:lineRule="exact"/>
        <w:ind w:left="0" w:right="0" w:firstLine="640" w:firstLineChars="200"/>
        <w:jc w:val="both"/>
        <w:textAlignment w:val="auto"/>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六、安置方式和社会保障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themeColor="text1"/>
          <w:sz w:val="32"/>
          <w:szCs w:val="32"/>
          <w:highlight w:val="none"/>
        </w:rPr>
      </w:pPr>
      <w:r>
        <w:rPr>
          <w:rFonts w:hint="default" w:ascii="Times New Roman" w:hAnsi="Times New Roman" w:eastAsia="仿宋_GB2312" w:cs="Times New Roman"/>
          <w:color w:val="000000" w:themeColor="text1"/>
          <w:sz w:val="32"/>
          <w:szCs w:val="32"/>
          <w:highlight w:val="none"/>
        </w:rPr>
        <w:t>（一）货币安置。所需费用已包含在土地补偿安置费中。</w:t>
      </w:r>
    </w:p>
    <w:p>
      <w:pPr>
        <w:spacing w:line="560" w:lineRule="exact"/>
        <w:ind w:firstLine="640" w:firstLineChars="200"/>
        <w:jc w:val="both"/>
        <w:rPr>
          <w:rFonts w:hint="eastAsia" w:ascii="Times New Roman" w:hAnsi="Times New Roman" w:eastAsia="仿宋_GB2312" w:cs="Times New Roman"/>
          <w:color w:val="000000" w:themeColor="text1"/>
          <w:sz w:val="32"/>
          <w:szCs w:val="32"/>
          <w:highlight w:val="none"/>
          <w:lang w:eastAsia="zh-CN"/>
        </w:rPr>
      </w:pPr>
      <w:r>
        <w:rPr>
          <w:rFonts w:hint="default" w:ascii="Times New Roman" w:hAnsi="Times New Roman" w:eastAsia="仿宋_GB2312" w:cs="Times New Roman"/>
          <w:color w:val="000000" w:themeColor="text1"/>
          <w:sz w:val="32"/>
          <w:szCs w:val="32"/>
          <w:highlight w:val="none"/>
        </w:rPr>
        <w:t>（二）留用地安置。根据《广东省人民政府办公厅关于加强征收农村集体土地留用地安置管理工作的意见》（粤府办〔2016〕30号）</w:t>
      </w:r>
      <w:r>
        <w:rPr>
          <w:rFonts w:hint="eastAsia" w:ascii="Times New Roman" w:hAnsi="Times New Roman" w:eastAsia="仿宋_GB2312" w:cs="Times New Roman"/>
          <w:color w:val="000000" w:themeColor="text1"/>
          <w:sz w:val="32"/>
          <w:szCs w:val="32"/>
          <w:highlight w:val="none"/>
          <w:lang w:eastAsia="zh-CN"/>
        </w:rPr>
        <w:t>、参照</w:t>
      </w:r>
      <w:r>
        <w:rPr>
          <w:rFonts w:hint="default" w:ascii="Times New Roman" w:hAnsi="Times New Roman" w:eastAsia="仿宋_GB2312" w:cs="Times New Roman"/>
          <w:color w:val="000000" w:themeColor="text1"/>
          <w:sz w:val="32"/>
          <w:szCs w:val="32"/>
          <w:highlight w:val="none"/>
        </w:rPr>
        <w:t>《广州市人民政府办公厅关于进一步加强征收农村集体土地留用地管理的意见》（穗府办规〔2018〕17号）相关规定，按实际征收土地面积的</w:t>
      </w:r>
      <w:r>
        <w:rPr>
          <w:rFonts w:hint="default" w:ascii="Times New Roman" w:hAnsi="Times New Roman" w:eastAsia="仿宋_GB2312" w:cs="Times New Roman"/>
          <w:color w:val="000000" w:themeColor="text1"/>
          <w:sz w:val="32"/>
          <w:szCs w:val="32"/>
          <w:highlight w:val="none"/>
          <w:lang w:val="en-US" w:eastAsia="zh-CN"/>
        </w:rPr>
        <w:t>10</w:t>
      </w:r>
      <w:r>
        <w:rPr>
          <w:rFonts w:hint="default" w:ascii="Times New Roman" w:hAnsi="Times New Roman" w:eastAsia="仿宋_GB2312" w:cs="Times New Roman"/>
          <w:color w:val="000000" w:themeColor="text1"/>
          <w:sz w:val="32"/>
          <w:szCs w:val="32"/>
          <w:highlight w:val="none"/>
        </w:rPr>
        <w:t>%安排留用地，留用地兑现方式为</w:t>
      </w:r>
      <w:r>
        <w:rPr>
          <w:rFonts w:hint="eastAsia" w:ascii="Times New Roman" w:hAnsi="Times New Roman" w:eastAsia="仿宋_GB2312" w:cs="Times New Roman"/>
          <w:color w:val="000000" w:themeColor="text1"/>
          <w:sz w:val="32"/>
          <w:szCs w:val="32"/>
          <w:highlight w:val="none"/>
          <w:lang w:val="en-US" w:eastAsia="zh-CN"/>
        </w:rPr>
        <w:t>实物留地</w:t>
      </w:r>
      <w:r>
        <w:rPr>
          <w:rFonts w:hint="eastAsia" w:ascii="Times New Roman" w:hAnsi="Times New Roman" w:eastAsia="仿宋_GB2312" w:cs="Times New Roman"/>
          <w:color w:val="000000" w:themeColor="text1"/>
          <w:sz w:val="32"/>
          <w:szCs w:val="32"/>
          <w:highlight w:val="none"/>
          <w:lang w:eastAsia="zh-CN"/>
        </w:rPr>
        <w:t>，</w:t>
      </w:r>
      <w:r>
        <w:rPr>
          <w:rFonts w:ascii="Times New Roman" w:hAnsi="Times New Roman" w:eastAsia="仿宋_GB2312" w:cs="Times New Roman"/>
          <w:sz w:val="32"/>
          <w:szCs w:val="32"/>
          <w:lang w:eastAsia="zh-CN"/>
        </w:rPr>
        <w:t>拟在批准用地后六个月内依法办理留用地的用地报批手续</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themeColor="text1"/>
          <w:sz w:val="32"/>
          <w:szCs w:val="32"/>
          <w:highlight w:val="none"/>
          <w:lang w:val="en-US" w:eastAsia="zh-CN"/>
        </w:rPr>
      </w:pPr>
      <w:r>
        <w:rPr>
          <w:rFonts w:hint="default" w:ascii="Times New Roman" w:hAnsi="Times New Roman" w:eastAsia="仿宋_GB2312" w:cs="Times New Roman"/>
          <w:color w:val="000000" w:themeColor="text1"/>
          <w:sz w:val="32"/>
          <w:szCs w:val="32"/>
          <w:highlight w:val="none"/>
        </w:rPr>
        <w:t>（三）社会保障费用。根据《广东省人民政府办公厅转发省人力资源社会保障厅关于进一步完善我省被征地农民养老保障政策意见的通知》（粤府办〔2021〕</w:t>
      </w:r>
      <w:r>
        <w:rPr>
          <w:rFonts w:hint="default" w:ascii="Times New Roman" w:hAnsi="Times New Roman" w:eastAsia="仿宋_GB2312" w:cs="Times New Roman"/>
          <w:color w:val="000000" w:themeColor="text1"/>
          <w:sz w:val="32"/>
          <w:szCs w:val="32"/>
          <w:highlight w:val="none"/>
          <w:lang w:val="en-US" w:eastAsia="zh-CN"/>
        </w:rPr>
        <w:t>22</w:t>
      </w:r>
      <w:r>
        <w:rPr>
          <w:rFonts w:hint="default" w:ascii="Times New Roman" w:hAnsi="Times New Roman" w:eastAsia="仿宋_GB2312" w:cs="Times New Roman"/>
          <w:color w:val="000000" w:themeColor="text1"/>
          <w:sz w:val="32"/>
          <w:szCs w:val="32"/>
          <w:highlight w:val="none"/>
        </w:rPr>
        <w:t>号）规定，</w:t>
      </w:r>
      <w:r>
        <w:rPr>
          <w:rFonts w:hint="eastAsia" w:ascii="仿宋_GB2312" w:hAnsi="仿宋_GB2312" w:eastAsia="仿宋_GB2312" w:cs="仿宋_GB2312"/>
          <w:color w:val="000000" w:themeColor="text1"/>
          <w:sz w:val="32"/>
          <w:szCs w:val="32"/>
          <w:highlight w:val="none"/>
          <w:u w:val="none"/>
        </w:rPr>
        <w:t>核定</w:t>
      </w:r>
      <w:r>
        <w:rPr>
          <w:rFonts w:hint="eastAsia" w:ascii="仿宋_GB2312" w:hAnsi="仿宋_GB2312" w:eastAsia="仿宋_GB2312" w:cs="仿宋_GB2312"/>
          <w:color w:val="000000" w:themeColor="text1"/>
          <w:sz w:val="32"/>
          <w:szCs w:val="32"/>
          <w:highlight w:val="none"/>
          <w:u w:val="none"/>
          <w:lang w:eastAsia="zh-CN"/>
        </w:rPr>
        <w:t>该</w:t>
      </w:r>
      <w:r>
        <w:rPr>
          <w:rFonts w:hint="eastAsia" w:ascii="仿宋_GB2312" w:hAnsi="仿宋_GB2312" w:eastAsia="仿宋_GB2312" w:cs="仿宋_GB2312"/>
          <w:color w:val="000000" w:themeColor="text1"/>
          <w:sz w:val="32"/>
          <w:szCs w:val="32"/>
          <w:highlight w:val="none"/>
          <w:u w:val="none"/>
        </w:rPr>
        <w:t>项目涉及应纳入养老保障范围的被征地农民人数</w:t>
      </w:r>
      <w:r>
        <w:rPr>
          <w:rFonts w:hint="eastAsia" w:ascii="仿宋_GB2312" w:hAnsi="仿宋_GB2312" w:eastAsia="仿宋_GB2312" w:cs="仿宋_GB2312"/>
          <w:color w:val="000000" w:themeColor="text1"/>
          <w:sz w:val="32"/>
          <w:szCs w:val="32"/>
          <w:highlight w:val="none"/>
          <w:u w:val="none"/>
          <w:lang w:eastAsia="zh-CN"/>
        </w:rPr>
        <w:t>共</w:t>
      </w:r>
      <w:r>
        <w:rPr>
          <w:rFonts w:hint="eastAsia" w:ascii="Times New Roman" w:hAnsi="Times New Roman" w:eastAsia="仿宋_GB2312" w:cs="Times New Roman"/>
          <w:color w:val="000000" w:themeColor="text1"/>
          <w:sz w:val="32"/>
          <w:szCs w:val="32"/>
          <w:highlight w:val="none"/>
          <w:lang w:val="en-US" w:eastAsia="zh-CN"/>
        </w:rPr>
        <w:t>165</w:t>
      </w:r>
      <w:r>
        <w:rPr>
          <w:rFonts w:hint="eastAsia" w:ascii="仿宋_GB2312" w:hAnsi="仿宋_GB2312" w:eastAsia="仿宋_GB2312" w:cs="仿宋_GB2312"/>
          <w:color w:val="000000" w:themeColor="text1"/>
          <w:sz w:val="32"/>
          <w:szCs w:val="32"/>
          <w:highlight w:val="none"/>
          <w:u w:val="none"/>
        </w:rPr>
        <w:t>人，按每人</w:t>
      </w:r>
      <w:r>
        <w:rPr>
          <w:rFonts w:hint="eastAsia" w:ascii="Times New Roman" w:hAnsi="Times New Roman" w:eastAsia="仿宋_GB2312" w:cs="Times New Roman"/>
          <w:color w:val="000000" w:themeColor="text1"/>
          <w:sz w:val="32"/>
          <w:szCs w:val="32"/>
          <w:highlight w:val="none"/>
          <w:lang w:val="en-US" w:eastAsia="zh-CN"/>
        </w:rPr>
        <w:t>16200</w:t>
      </w:r>
      <w:r>
        <w:rPr>
          <w:rFonts w:hint="eastAsia" w:ascii="仿宋_GB2312" w:hAnsi="仿宋_GB2312" w:eastAsia="仿宋_GB2312" w:cs="仿宋_GB2312"/>
          <w:color w:val="000000" w:themeColor="text1"/>
          <w:sz w:val="32"/>
          <w:szCs w:val="32"/>
          <w:highlight w:val="none"/>
          <w:u w:val="none"/>
        </w:rPr>
        <w:t>元</w:t>
      </w:r>
      <w:r>
        <w:rPr>
          <w:rFonts w:hint="eastAsia" w:ascii="仿宋_GB2312" w:hAnsi="仿宋_GB2312" w:eastAsia="仿宋_GB2312" w:cs="仿宋_GB2312"/>
          <w:color w:val="000000" w:themeColor="text1"/>
          <w:sz w:val="32"/>
          <w:szCs w:val="32"/>
          <w:highlight w:val="none"/>
          <w:u w:val="none"/>
          <w:lang w:eastAsia="zh-CN"/>
        </w:rPr>
        <w:t>的</w:t>
      </w:r>
      <w:r>
        <w:rPr>
          <w:rFonts w:hint="eastAsia" w:ascii="仿宋_GB2312" w:hAnsi="仿宋_GB2312" w:eastAsia="仿宋_GB2312" w:cs="仿宋_GB2312"/>
          <w:color w:val="000000" w:themeColor="text1"/>
          <w:sz w:val="32"/>
          <w:szCs w:val="32"/>
          <w:highlight w:val="none"/>
          <w:u w:val="none"/>
        </w:rPr>
        <w:t>标准</w:t>
      </w:r>
      <w:r>
        <w:rPr>
          <w:rFonts w:hint="default" w:ascii="Times New Roman" w:hAnsi="Times New Roman" w:eastAsia="仿宋_GB2312" w:cs="Times New Roman"/>
          <w:color w:val="000000" w:themeColor="text1"/>
          <w:sz w:val="32"/>
          <w:szCs w:val="32"/>
          <w:highlight w:val="none"/>
          <w:u w:val="none"/>
        </w:rPr>
        <w:t>一次性</w:t>
      </w:r>
      <w:r>
        <w:rPr>
          <w:rFonts w:hint="eastAsia" w:ascii="Times New Roman" w:hAnsi="Times New Roman" w:eastAsia="仿宋_GB2312" w:cs="Times New Roman"/>
          <w:color w:val="000000" w:themeColor="text1"/>
          <w:sz w:val="32"/>
          <w:szCs w:val="32"/>
          <w:highlight w:val="none"/>
          <w:u w:val="none"/>
          <w:lang w:eastAsia="zh-CN"/>
        </w:rPr>
        <w:t>将</w:t>
      </w:r>
      <w:r>
        <w:rPr>
          <w:rFonts w:hint="default" w:ascii="Times New Roman" w:hAnsi="Times New Roman" w:eastAsia="仿宋_GB2312" w:cs="Times New Roman"/>
          <w:color w:val="000000" w:themeColor="text1"/>
          <w:sz w:val="32"/>
          <w:szCs w:val="32"/>
          <w:highlight w:val="none"/>
          <w:u w:val="none"/>
        </w:rPr>
        <w:t>集</w:t>
      </w:r>
      <w:r>
        <w:rPr>
          <w:rFonts w:hint="default" w:ascii="Times New Roman" w:hAnsi="Times New Roman" w:eastAsia="仿宋_GB2312" w:cs="Times New Roman"/>
          <w:color w:val="000000" w:themeColor="text1"/>
          <w:sz w:val="32"/>
          <w:szCs w:val="32"/>
          <w:highlight w:val="none"/>
        </w:rPr>
        <w:t>体被征地农民养老保障资金存入“收缴被征地农民养老保障资金过渡户”，费用合计</w:t>
      </w:r>
      <w:r>
        <w:rPr>
          <w:rFonts w:hint="eastAsia" w:ascii="Times New Roman" w:hAnsi="Times New Roman" w:eastAsia="仿宋_GB2312" w:cs="Times New Roman"/>
          <w:color w:val="000000" w:themeColor="text1"/>
          <w:sz w:val="32"/>
          <w:szCs w:val="32"/>
          <w:highlight w:val="none"/>
          <w:lang w:val="en-US" w:eastAsia="zh-CN"/>
        </w:rPr>
        <w:t>267.30</w:t>
      </w:r>
      <w:r>
        <w:rPr>
          <w:rFonts w:hint="default" w:ascii="Times New Roman" w:hAnsi="Times New Roman" w:eastAsia="仿宋_GB2312" w:cs="Times New Roman"/>
          <w:color w:val="000000" w:themeColor="text1"/>
          <w:sz w:val="32"/>
          <w:szCs w:val="32"/>
          <w:highlight w:val="none"/>
        </w:rPr>
        <w:t>万元，专款用于被征地农民缴纳养老保险费用。</w:t>
      </w:r>
      <w:r>
        <w:rPr>
          <w:rFonts w:hint="eastAsia" w:ascii="Times New Roman" w:hAnsi="Times New Roman" w:eastAsia="仿宋_GB2312" w:cs="Times New Roman"/>
          <w:color w:val="000000" w:themeColor="text1"/>
          <w:sz w:val="32"/>
          <w:szCs w:val="32"/>
          <w:highlight w:val="none"/>
          <w:lang w:val="en-US" w:eastAsia="zh-CN"/>
        </w:rPr>
        <w:t>确保被征地农民的原有生活水平不降低，长久生计有保障。</w:t>
      </w:r>
    </w:p>
    <w:p>
      <w:pPr>
        <w:pStyle w:val="4"/>
        <w:widowControl w:val="0"/>
        <w:numPr>
          <w:ilvl w:val="0"/>
          <w:numId w:val="0"/>
        </w:numPr>
        <w:spacing w:before="10" w:after="0" w:line="256" w:lineRule="auto"/>
        <w:ind w:right="111" w:rightChars="0"/>
        <w:jc w:val="both"/>
        <w:rPr>
          <w:rFonts w:hint="eastAsia" w:ascii="仿宋_GB2312" w:hAnsi="仿宋_GB2312" w:eastAsia="仿宋_GB2312" w:cs="仿宋_GB2312"/>
          <w:color w:val="000000" w:themeColor="text1"/>
          <w:sz w:val="32"/>
          <w:szCs w:val="32"/>
          <w:highlight w:val="none"/>
        </w:rPr>
      </w:pPr>
    </w:p>
    <w:p>
      <w:pPr>
        <w:pStyle w:val="4"/>
        <w:spacing w:before="0" w:line="437" w:lineRule="exact"/>
        <w:ind w:left="0" w:right="260"/>
        <w:jc w:val="right"/>
        <w:rPr>
          <w:rFonts w:hint="eastAsia" w:ascii="仿宋_GB2312" w:hAnsi="仿宋_GB2312" w:eastAsia="仿宋_GB2312" w:cs="仿宋_GB2312"/>
          <w:color w:val="000000" w:themeColor="text1"/>
          <w:sz w:val="32"/>
          <w:szCs w:val="32"/>
          <w:highlight w:val="none"/>
        </w:rPr>
      </w:pPr>
    </w:p>
    <w:p>
      <w:pPr>
        <w:pStyle w:val="4"/>
        <w:spacing w:before="0" w:line="437" w:lineRule="exact"/>
        <w:ind w:left="0" w:right="260"/>
        <w:jc w:val="right"/>
        <w:rPr>
          <w:rFonts w:hint="eastAsia" w:ascii="仿宋_GB2312" w:hAnsi="仿宋_GB2312" w:eastAsia="仿宋_GB2312" w:cs="仿宋_GB2312"/>
          <w:color w:val="000000" w:themeColor="text1"/>
          <w:sz w:val="32"/>
          <w:szCs w:val="32"/>
          <w:highlight w:val="none"/>
        </w:rPr>
      </w:pPr>
    </w:p>
    <w:p>
      <w:pPr>
        <w:pStyle w:val="4"/>
        <w:spacing w:before="0" w:line="437" w:lineRule="exact"/>
        <w:ind w:left="0" w:right="260"/>
        <w:jc w:val="right"/>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广州市</w:t>
      </w:r>
      <w:r>
        <w:rPr>
          <w:rFonts w:hint="eastAsia" w:ascii="仿宋_GB2312" w:hAnsi="仿宋_GB2312" w:eastAsia="仿宋_GB2312" w:cs="仿宋_GB2312"/>
          <w:color w:val="000000" w:themeColor="text1"/>
          <w:sz w:val="32"/>
          <w:szCs w:val="32"/>
          <w:highlight w:val="none"/>
          <w:lang w:eastAsia="zh-CN"/>
        </w:rPr>
        <w:t>规划和自然资源局花都区分局</w:t>
      </w:r>
    </w:p>
    <w:p>
      <w:pPr>
        <w:pStyle w:val="4"/>
        <w:spacing w:line="240" w:lineRule="auto"/>
        <w:ind w:left="0" w:right="260"/>
        <w:jc w:val="center"/>
        <w:rPr>
          <w:rFonts w:hint="default" w:ascii="Times New Roman" w:hAnsi="Times New Roman" w:eastAsia="仿宋_GB2312" w:cs="Times New Roman"/>
          <w:color w:val="000000" w:themeColor="text1"/>
          <w:sz w:val="32"/>
          <w:szCs w:val="32"/>
          <w:highlight w:val="none"/>
        </w:rPr>
      </w:pPr>
      <w:r>
        <w:rPr>
          <w:rFonts w:hint="eastAsia" w:ascii="Times New Roman" w:hAnsi="Times New Roman" w:eastAsia="仿宋_GB2312" w:cs="Times New Roman"/>
          <w:color w:val="000000" w:themeColor="text1"/>
          <w:sz w:val="32"/>
          <w:szCs w:val="32"/>
          <w:highlight w:val="none"/>
          <w:lang w:val="en-US" w:eastAsia="zh-CN"/>
        </w:rPr>
        <w:t xml:space="preserve">                                                </w:t>
      </w:r>
      <w:r>
        <w:rPr>
          <w:rFonts w:hint="default" w:ascii="Times New Roman" w:hAnsi="Times New Roman" w:eastAsia="仿宋_GB2312" w:cs="Times New Roman"/>
          <w:color w:val="000000" w:themeColor="text1"/>
          <w:sz w:val="32"/>
          <w:szCs w:val="32"/>
          <w:highlight w:val="none"/>
          <w:lang w:val="en-US" w:eastAsia="zh-CN" w:bidi="ar-SA"/>
        </w:rPr>
        <w:t>202</w:t>
      </w:r>
      <w:r>
        <w:rPr>
          <w:rFonts w:hint="eastAsia" w:ascii="Times New Roman" w:hAnsi="Times New Roman" w:eastAsia="仿宋_GB2312" w:cs="Times New Roman"/>
          <w:color w:val="000000" w:themeColor="text1"/>
          <w:sz w:val="32"/>
          <w:szCs w:val="32"/>
          <w:highlight w:val="none"/>
          <w:lang w:val="en-US" w:eastAsia="zh-CN" w:bidi="ar-SA"/>
        </w:rPr>
        <w:t>4</w:t>
      </w:r>
      <w:r>
        <w:rPr>
          <w:rFonts w:hint="default" w:ascii="Times New Roman" w:hAnsi="Times New Roman" w:eastAsia="仿宋_GB2312" w:cs="Times New Roman"/>
          <w:color w:val="000000" w:themeColor="text1"/>
          <w:sz w:val="32"/>
          <w:szCs w:val="32"/>
          <w:highlight w:val="none"/>
        </w:rPr>
        <w:t>年</w:t>
      </w:r>
      <w:r>
        <w:rPr>
          <w:rFonts w:hint="eastAsia" w:ascii="Times New Roman" w:hAnsi="Times New Roman" w:eastAsia="仿宋_GB2312" w:cs="Times New Roman"/>
          <w:color w:val="000000" w:themeColor="text1"/>
          <w:sz w:val="32"/>
          <w:szCs w:val="32"/>
          <w:highlight w:val="none"/>
          <w:lang w:val="en-US" w:eastAsia="zh-CN" w:bidi="ar-SA"/>
        </w:rPr>
        <w:t xml:space="preserve"> 3</w:t>
      </w:r>
      <w:r>
        <w:rPr>
          <w:rFonts w:hint="default" w:ascii="Times New Roman" w:hAnsi="Times New Roman" w:eastAsia="仿宋_GB2312" w:cs="Times New Roman"/>
          <w:color w:val="000000" w:themeColor="text1"/>
          <w:sz w:val="32"/>
          <w:szCs w:val="32"/>
          <w:highlight w:val="none"/>
        </w:rPr>
        <w:t>月</w:t>
      </w:r>
      <w:del w:id="0" w:author="陈湘鹏" w:date="2024-03-07T17:53:13Z">
        <w:r>
          <w:rPr>
            <w:rFonts w:hint="default" w:ascii="Times New Roman" w:hAnsi="Times New Roman" w:eastAsia="仿宋_GB2312" w:cs="Times New Roman"/>
            <w:color w:val="000000" w:themeColor="text1"/>
            <w:spacing w:val="-35"/>
            <w:sz w:val="32"/>
            <w:szCs w:val="32"/>
            <w:highlight w:val="none"/>
            <w:lang w:val="en-US" w:eastAsia="zh-CN"/>
          </w:rPr>
          <w:delText>*</w:delText>
        </w:r>
      </w:del>
      <w:ins w:id="1" w:author="陈湘鹏" w:date="2024-03-07T17:53:13Z">
        <w:r>
          <w:rPr>
            <w:rFonts w:hint="eastAsia" w:ascii="Times New Roman" w:hAnsi="Times New Roman" w:eastAsia="仿宋_GB2312" w:cs="Times New Roman"/>
            <w:color w:val="000000" w:themeColor="text1"/>
            <w:spacing w:val="-35"/>
            <w:sz w:val="32"/>
            <w:szCs w:val="32"/>
            <w:highlight w:val="none"/>
            <w:lang w:val="en-US" w:eastAsia="zh-CN"/>
          </w:rPr>
          <w:t>7</w:t>
        </w:r>
      </w:ins>
      <w:bookmarkStart w:id="0" w:name="_GoBack"/>
      <w:bookmarkEnd w:id="0"/>
      <w:r>
        <w:rPr>
          <w:rFonts w:hint="eastAsia" w:ascii="Times New Roman" w:hAnsi="Times New Roman" w:eastAsia="仿宋_GB2312" w:cs="Times New Roman"/>
          <w:color w:val="000000" w:themeColor="text1"/>
          <w:spacing w:val="-35"/>
          <w:sz w:val="32"/>
          <w:szCs w:val="32"/>
          <w:highlight w:val="none"/>
          <w:lang w:val="en-US" w:eastAsia="zh-CN"/>
        </w:rPr>
        <w:t xml:space="preserve"> </w:t>
      </w:r>
      <w:r>
        <w:rPr>
          <w:rFonts w:hint="default" w:ascii="Times New Roman" w:hAnsi="Times New Roman" w:eastAsia="仿宋_GB2312" w:cs="Times New Roman"/>
          <w:color w:val="000000" w:themeColor="text1"/>
          <w:sz w:val="32"/>
          <w:szCs w:val="32"/>
          <w:highlight w:val="none"/>
        </w:rPr>
        <w:t>日</w:t>
      </w:r>
    </w:p>
    <w:sectPr>
      <w:footerReference r:id="rId5" w:type="default"/>
      <w:pgSz w:w="11910" w:h="16840"/>
      <w:pgMar w:top="1520" w:right="1540" w:bottom="1160" w:left="1680" w:header="0" w:footer="97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18030">
    <w:altName w:val="仿宋"/>
    <w:panose1 w:val="02000000000000000000"/>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dobe 黑体 Std R">
    <w:panose1 w:val="020B0400000000000000"/>
    <w:charset w:val="80"/>
    <w:family w:val="swiss"/>
    <w:pitch w:val="default"/>
    <w:sig w:usb0="00000001" w:usb1="0A0F1810" w:usb2="00000016" w:usb3="00000000" w:csb0="00060007"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0"/>
        <w:szCs w:val="20"/>
      </w:rPr>
    </w:pPr>
    <w:r>
      <w:pict>
        <v:shape id="_x0000_s4097" o:spid="_x0000_s4097" o:spt="202" type="#_x0000_t202" style="position:absolute;left:0pt;margin-left:291pt;margin-top:782.35pt;height:11pt;width:13.1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0" w:line="203" w:lineRule="exact"/>
                  <w:ind w:left="40" w:right="0" w:firstLine="0"/>
                  <w:jc w:val="left"/>
                  <w:rPr>
                    <w:rFonts w:ascii="Calibri" w:hAnsi="Calibri" w:eastAsia="Calibri" w:cs="Calibri"/>
                    <w:sz w:val="18"/>
                    <w:szCs w:val="18"/>
                  </w:rPr>
                </w:pP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74D82E"/>
    <w:multiLevelType w:val="singleLevel"/>
    <w:tmpl w:val="FD74D82E"/>
    <w:lvl w:ilvl="0" w:tentative="0">
      <w:start w:val="3"/>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陈湘鹏">
    <w15:presenceInfo w15:providerId="None" w15:userId="陈湘鹏"/>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revisionView w:markup="0"/>
  <w:trackRevisions w:val="1"/>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2"/>
  </w:compat>
  <w:docVars>
    <w:docVar w:name="commondata" w:val="eyJoZGlkIjoiYzVmNTVlY2JmM2JmNjNmNzg5N2UwZDdlM2MxNTM3NjgifQ=="/>
  </w:docVars>
  <w:rsids>
    <w:rsidRoot w:val="00000000"/>
    <w:rsid w:val="022A33E1"/>
    <w:rsid w:val="04654DC4"/>
    <w:rsid w:val="0822151D"/>
    <w:rsid w:val="08682950"/>
    <w:rsid w:val="08D87341"/>
    <w:rsid w:val="0BC12118"/>
    <w:rsid w:val="0C890300"/>
    <w:rsid w:val="161B7A15"/>
    <w:rsid w:val="162B00EE"/>
    <w:rsid w:val="16E50DE0"/>
    <w:rsid w:val="19977D8A"/>
    <w:rsid w:val="19C10BCE"/>
    <w:rsid w:val="219E39B8"/>
    <w:rsid w:val="25174542"/>
    <w:rsid w:val="25477C36"/>
    <w:rsid w:val="28761AAE"/>
    <w:rsid w:val="29C73F17"/>
    <w:rsid w:val="2BE439BC"/>
    <w:rsid w:val="2F2F33BB"/>
    <w:rsid w:val="33085EB0"/>
    <w:rsid w:val="34394804"/>
    <w:rsid w:val="34CC172C"/>
    <w:rsid w:val="39A42B0C"/>
    <w:rsid w:val="3B8E0546"/>
    <w:rsid w:val="3D4536F5"/>
    <w:rsid w:val="46753A21"/>
    <w:rsid w:val="47EA5951"/>
    <w:rsid w:val="4A077BDE"/>
    <w:rsid w:val="4F835169"/>
    <w:rsid w:val="4FDC68BF"/>
    <w:rsid w:val="505F6CEB"/>
    <w:rsid w:val="54382FF3"/>
    <w:rsid w:val="54E02594"/>
    <w:rsid w:val="5EF369C2"/>
    <w:rsid w:val="5F7D66C9"/>
    <w:rsid w:val="63714235"/>
    <w:rsid w:val="6488303F"/>
    <w:rsid w:val="64ED2421"/>
    <w:rsid w:val="671A7149"/>
    <w:rsid w:val="68B4691C"/>
    <w:rsid w:val="6DB30687"/>
    <w:rsid w:val="6F8C3791"/>
    <w:rsid w:val="708E5910"/>
    <w:rsid w:val="747B57C1"/>
    <w:rsid w:val="76910A96"/>
    <w:rsid w:val="78EA6370"/>
    <w:rsid w:val="7D5135A2"/>
    <w:rsid w:val="7F325F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spacing w:after="0" w:line="240" w:lineRule="auto"/>
    </w:pPr>
    <w:rPr>
      <w:rFonts w:asciiTheme="minorHAnsi" w:hAnsiTheme="minorHAnsi" w:eastAsiaTheme="minorHAnsi" w:cstheme="minorBidi"/>
      <w:sz w:val="22"/>
      <w:szCs w:val="22"/>
      <w:lang w:val="en-US" w:eastAsia="en-US"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2"/>
    <w:basedOn w:val="1"/>
    <w:next w:val="1"/>
    <w:unhideWhenUsed/>
    <w:qFormat/>
    <w:uiPriority w:val="0"/>
    <w:pPr>
      <w:keepNext/>
      <w:keepLines/>
      <w:widowControl w:val="0"/>
      <w:spacing w:before="260" w:beforeLines="0" w:beforeAutospacing="0" w:after="260" w:afterLines="0" w:afterAutospacing="0" w:line="413" w:lineRule="auto"/>
      <w:jc w:val="both"/>
      <w:outlineLvl w:val="1"/>
    </w:pPr>
    <w:rPr>
      <w:rFonts w:ascii="Arial" w:hAnsi="Arial" w:eastAsia="黑体" w:cstheme="minorBidi"/>
      <w:b/>
      <w:kern w:val="2"/>
      <w:sz w:val="32"/>
      <w:szCs w:val="24"/>
      <w:lang w:val="en-US" w:eastAsia="zh-CN" w:bidi="ar-SA"/>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pPr>
      <w:spacing w:before="35"/>
      <w:ind w:left="760"/>
    </w:pPr>
    <w:rPr>
      <w:rFonts w:ascii="Adobe 黑体 Std R" w:hAnsi="Adobe 黑体 Std R" w:eastAsia="Adobe 黑体 Std R"/>
      <w:sz w:val="32"/>
      <w:szCs w:val="32"/>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TotalTime>20</TotalTime>
  <ScaleCrop>false</ScaleCrop>
  <LinksUpToDate>false</LinksUpToDate>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2023-04-26T16:01:00Z</dcterms:created>
  <dc:creator>Admin</dc:creator>
  <cp:lastModifiedBy>陈湘鹏</cp:lastModifiedBy>
  <dcterms:modified xsi:type="dcterms:W3CDTF">2024-03-07T09:54:10Z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2023-04-26T00:00:00Z</vt:filetime>
  </property>
  <property fmtid="{D5CDD505-2E9C-101B-9397-08002B2CF9AE}" pid="3" name="Creator">
    <vt:lpwstr>WPS 文字</vt:lpwstr>
  </property>
  <property fmtid="{D5CDD505-2E9C-101B-9397-08002B2CF9AE}" pid="4" name="LastSaved">
    <vt:filetime>2023-04-26T00:00:00Z</vt:filetime>
  </property>
  <property fmtid="{D5CDD505-2E9C-101B-9397-08002B2CF9AE}" pid="5" name="KSOProductBuildVer">
    <vt:lpwstr>2052-11.8.2.11718</vt:lpwstr>
  </property>
  <property fmtid="{D5CDD505-2E9C-101B-9397-08002B2CF9AE}" pid="6" name="ICV">
    <vt:lpwstr>4DFBAE58533245A6A3E6FCA55C54D6E1</vt:lpwstr>
  </property>
</Properties>
</file>